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094E40A" w14:textId="77777777">
        <w:tc>
          <w:tcPr>
            <w:tcW w:w="1620" w:type="dxa"/>
            <w:tcBorders>
              <w:bottom w:val="single" w:sz="4" w:space="0" w:color="auto"/>
            </w:tcBorders>
            <w:shd w:val="clear" w:color="auto" w:fill="FFFFFF"/>
            <w:vAlign w:val="center"/>
          </w:tcPr>
          <w:p w14:paraId="4772245C" w14:textId="77777777" w:rsidR="00152993" w:rsidRDefault="00170E84" w:rsidP="003F339B">
            <w:pPr>
              <w:pStyle w:val="Header"/>
              <w:spacing w:before="120" w:after="120"/>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00E9BD69" w14:textId="77777777" w:rsidR="00152993" w:rsidRDefault="00D72BCD" w:rsidP="003F339B">
            <w:pPr>
              <w:pStyle w:val="Header"/>
              <w:jc w:val="center"/>
            </w:pPr>
            <w:hyperlink r:id="rId11" w:history="1">
              <w:r w:rsidRPr="00D72BCD">
                <w:rPr>
                  <w:rStyle w:val="Hyperlink"/>
                </w:rPr>
                <w:t>127</w:t>
              </w:r>
            </w:hyperlink>
          </w:p>
        </w:tc>
        <w:tc>
          <w:tcPr>
            <w:tcW w:w="1440" w:type="dxa"/>
            <w:tcBorders>
              <w:bottom w:val="single" w:sz="4" w:space="0" w:color="auto"/>
            </w:tcBorders>
            <w:shd w:val="clear" w:color="auto" w:fill="FFFFFF"/>
            <w:vAlign w:val="center"/>
          </w:tcPr>
          <w:p w14:paraId="22140C6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2CD283" w14:textId="77777777" w:rsidR="00152993" w:rsidRDefault="00D72BCD">
            <w:pPr>
              <w:pStyle w:val="Header"/>
            </w:pPr>
            <w:r w:rsidRPr="00D72BCD">
              <w:t>Addition of Proposed Generation to the Planning Models</w:t>
            </w:r>
          </w:p>
        </w:tc>
      </w:tr>
    </w:tbl>
    <w:p w14:paraId="5AFD19D7" w14:textId="77777777" w:rsidR="002771E6" w:rsidRDefault="002771E6"/>
    <w:p w14:paraId="3AD52E8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155B2C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F66368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F4691D7" w14:textId="03DF98F9" w:rsidR="00152993" w:rsidRDefault="00D72BCD">
            <w:pPr>
              <w:pStyle w:val="NormalArial"/>
            </w:pPr>
            <w:r>
              <w:t xml:space="preserve">August </w:t>
            </w:r>
            <w:r w:rsidR="00FB05E4">
              <w:t>22</w:t>
            </w:r>
            <w:r>
              <w:t>, 2025</w:t>
            </w:r>
          </w:p>
        </w:tc>
      </w:tr>
    </w:tbl>
    <w:p w14:paraId="0FB9708A" w14:textId="77777777" w:rsidR="002771E6" w:rsidRDefault="002771E6"/>
    <w:p w14:paraId="581F209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CA0467E" w14:textId="77777777">
        <w:trPr>
          <w:trHeight w:val="440"/>
        </w:trPr>
        <w:tc>
          <w:tcPr>
            <w:tcW w:w="10440" w:type="dxa"/>
            <w:gridSpan w:val="2"/>
            <w:tcBorders>
              <w:top w:val="single" w:sz="4" w:space="0" w:color="auto"/>
            </w:tcBorders>
            <w:shd w:val="clear" w:color="auto" w:fill="FFFFFF"/>
            <w:vAlign w:val="center"/>
          </w:tcPr>
          <w:p w14:paraId="3D32457B" w14:textId="77777777" w:rsidR="00152993" w:rsidRDefault="00152993">
            <w:pPr>
              <w:pStyle w:val="Header"/>
              <w:jc w:val="center"/>
            </w:pPr>
            <w:r>
              <w:t>Submitter’s Information</w:t>
            </w:r>
          </w:p>
        </w:tc>
      </w:tr>
      <w:tr w:rsidR="00D72BCD" w14:paraId="66FA17B6" w14:textId="77777777">
        <w:trPr>
          <w:trHeight w:val="350"/>
        </w:trPr>
        <w:tc>
          <w:tcPr>
            <w:tcW w:w="2880" w:type="dxa"/>
            <w:shd w:val="clear" w:color="auto" w:fill="FFFFFF"/>
            <w:vAlign w:val="center"/>
          </w:tcPr>
          <w:p w14:paraId="3BBD1C33" w14:textId="77777777" w:rsidR="00D72BCD" w:rsidRPr="00EC55B3" w:rsidRDefault="00D72BCD" w:rsidP="00D72BCD">
            <w:pPr>
              <w:pStyle w:val="Header"/>
            </w:pPr>
            <w:r w:rsidRPr="00EC55B3">
              <w:t>Name</w:t>
            </w:r>
          </w:p>
        </w:tc>
        <w:tc>
          <w:tcPr>
            <w:tcW w:w="7560" w:type="dxa"/>
            <w:vAlign w:val="center"/>
          </w:tcPr>
          <w:p w14:paraId="60EFB4DB" w14:textId="77777777" w:rsidR="00D72BCD" w:rsidRDefault="00D72BCD" w:rsidP="00D72BCD">
            <w:pPr>
              <w:pStyle w:val="NormalArial"/>
            </w:pPr>
            <w:r>
              <w:t>Blake Holt</w:t>
            </w:r>
          </w:p>
        </w:tc>
      </w:tr>
      <w:tr w:rsidR="00D72BCD" w14:paraId="1C3FFF1A" w14:textId="77777777">
        <w:trPr>
          <w:trHeight w:val="350"/>
        </w:trPr>
        <w:tc>
          <w:tcPr>
            <w:tcW w:w="2880" w:type="dxa"/>
            <w:shd w:val="clear" w:color="auto" w:fill="FFFFFF"/>
            <w:vAlign w:val="center"/>
          </w:tcPr>
          <w:p w14:paraId="236C9F60" w14:textId="77777777" w:rsidR="00D72BCD" w:rsidRPr="00EC55B3" w:rsidRDefault="00D72BCD" w:rsidP="00D72BCD">
            <w:pPr>
              <w:pStyle w:val="Header"/>
            </w:pPr>
            <w:r w:rsidRPr="00EC55B3">
              <w:t>E-mail Address</w:t>
            </w:r>
          </w:p>
        </w:tc>
        <w:tc>
          <w:tcPr>
            <w:tcW w:w="7560" w:type="dxa"/>
            <w:vAlign w:val="center"/>
          </w:tcPr>
          <w:p w14:paraId="192ADBD3" w14:textId="77777777" w:rsidR="00D72BCD" w:rsidRDefault="00D72BCD" w:rsidP="00D72BCD">
            <w:pPr>
              <w:pStyle w:val="NormalArial"/>
            </w:pPr>
            <w:hyperlink r:id="rId12" w:history="1">
              <w:r>
                <w:rPr>
                  <w:rStyle w:val="Hyperlink"/>
                </w:rPr>
                <w:t>blake.holt@lcra.org</w:t>
              </w:r>
            </w:hyperlink>
          </w:p>
        </w:tc>
      </w:tr>
      <w:tr w:rsidR="00D72BCD" w14:paraId="0CBEBA5B" w14:textId="77777777">
        <w:trPr>
          <w:trHeight w:val="350"/>
        </w:trPr>
        <w:tc>
          <w:tcPr>
            <w:tcW w:w="2880" w:type="dxa"/>
            <w:shd w:val="clear" w:color="auto" w:fill="FFFFFF"/>
            <w:vAlign w:val="center"/>
          </w:tcPr>
          <w:p w14:paraId="5E2A4CEE" w14:textId="77777777" w:rsidR="00D72BCD" w:rsidRPr="00EC55B3" w:rsidRDefault="00D72BCD" w:rsidP="00D72BCD">
            <w:pPr>
              <w:pStyle w:val="Header"/>
            </w:pPr>
            <w:r w:rsidRPr="00EC55B3">
              <w:t>Company</w:t>
            </w:r>
          </w:p>
        </w:tc>
        <w:tc>
          <w:tcPr>
            <w:tcW w:w="7560" w:type="dxa"/>
            <w:vAlign w:val="center"/>
          </w:tcPr>
          <w:p w14:paraId="17D6210D" w14:textId="77777777" w:rsidR="00D72BCD" w:rsidRDefault="00D72BCD" w:rsidP="00D72BCD">
            <w:pPr>
              <w:pStyle w:val="NormalArial"/>
            </w:pPr>
            <w:r>
              <w:t>Lower Colorado River Authority (LCRA)</w:t>
            </w:r>
          </w:p>
        </w:tc>
      </w:tr>
      <w:tr w:rsidR="00D72BCD" w14:paraId="678C1240" w14:textId="77777777">
        <w:trPr>
          <w:trHeight w:val="350"/>
        </w:trPr>
        <w:tc>
          <w:tcPr>
            <w:tcW w:w="2880" w:type="dxa"/>
            <w:tcBorders>
              <w:bottom w:val="single" w:sz="4" w:space="0" w:color="auto"/>
            </w:tcBorders>
            <w:shd w:val="clear" w:color="auto" w:fill="FFFFFF"/>
            <w:vAlign w:val="center"/>
          </w:tcPr>
          <w:p w14:paraId="0BFFE53E" w14:textId="77777777" w:rsidR="00D72BCD" w:rsidRPr="00EC55B3" w:rsidRDefault="00D72BCD" w:rsidP="00D72BCD">
            <w:pPr>
              <w:pStyle w:val="Header"/>
            </w:pPr>
            <w:r w:rsidRPr="00EC55B3">
              <w:t>Phone Number</w:t>
            </w:r>
          </w:p>
        </w:tc>
        <w:tc>
          <w:tcPr>
            <w:tcW w:w="7560" w:type="dxa"/>
            <w:tcBorders>
              <w:bottom w:val="single" w:sz="4" w:space="0" w:color="auto"/>
            </w:tcBorders>
            <w:vAlign w:val="center"/>
          </w:tcPr>
          <w:p w14:paraId="730A2721" w14:textId="108A30C8" w:rsidR="00D72BCD" w:rsidRDefault="00873D73" w:rsidP="00D72BCD">
            <w:pPr>
              <w:pStyle w:val="NormalArial"/>
            </w:pPr>
            <w:r>
              <w:t>254-913-8096</w:t>
            </w:r>
          </w:p>
        </w:tc>
      </w:tr>
      <w:tr w:rsidR="00D72BCD" w14:paraId="3ADBC1D8" w14:textId="77777777">
        <w:trPr>
          <w:trHeight w:val="350"/>
        </w:trPr>
        <w:tc>
          <w:tcPr>
            <w:tcW w:w="2880" w:type="dxa"/>
            <w:shd w:val="clear" w:color="auto" w:fill="FFFFFF"/>
            <w:vAlign w:val="center"/>
          </w:tcPr>
          <w:p w14:paraId="03A5056F" w14:textId="77777777" w:rsidR="00D72BCD" w:rsidRPr="00EC55B3" w:rsidRDefault="00D72BCD" w:rsidP="00D72BCD">
            <w:pPr>
              <w:pStyle w:val="Header"/>
            </w:pPr>
            <w:r>
              <w:t>Cell</w:t>
            </w:r>
            <w:r w:rsidRPr="00EC55B3">
              <w:t xml:space="preserve"> Number</w:t>
            </w:r>
          </w:p>
        </w:tc>
        <w:tc>
          <w:tcPr>
            <w:tcW w:w="7560" w:type="dxa"/>
            <w:vAlign w:val="center"/>
          </w:tcPr>
          <w:p w14:paraId="6CCE212E" w14:textId="77777777" w:rsidR="00D72BCD" w:rsidRDefault="00D72BCD" w:rsidP="00D72BCD">
            <w:pPr>
              <w:pStyle w:val="NormalArial"/>
            </w:pPr>
          </w:p>
        </w:tc>
      </w:tr>
      <w:tr w:rsidR="00D72BCD" w14:paraId="5B85C847" w14:textId="77777777">
        <w:trPr>
          <w:trHeight w:val="350"/>
        </w:trPr>
        <w:tc>
          <w:tcPr>
            <w:tcW w:w="2880" w:type="dxa"/>
            <w:tcBorders>
              <w:bottom w:val="single" w:sz="4" w:space="0" w:color="auto"/>
            </w:tcBorders>
            <w:shd w:val="clear" w:color="auto" w:fill="FFFFFF"/>
            <w:vAlign w:val="center"/>
          </w:tcPr>
          <w:p w14:paraId="1BA8571C" w14:textId="77777777" w:rsidR="00D72BCD" w:rsidRPr="00EC55B3" w:rsidDel="00075A94" w:rsidRDefault="00D72BCD" w:rsidP="00D72BCD">
            <w:pPr>
              <w:pStyle w:val="Header"/>
            </w:pPr>
            <w:r>
              <w:t>Market Segment</w:t>
            </w:r>
          </w:p>
        </w:tc>
        <w:tc>
          <w:tcPr>
            <w:tcW w:w="7560" w:type="dxa"/>
            <w:tcBorders>
              <w:bottom w:val="single" w:sz="4" w:space="0" w:color="auto"/>
            </w:tcBorders>
            <w:vAlign w:val="center"/>
          </w:tcPr>
          <w:p w14:paraId="24228645" w14:textId="77777777" w:rsidR="00D72BCD" w:rsidRDefault="00D72BCD" w:rsidP="00D72BCD">
            <w:pPr>
              <w:pStyle w:val="NormalArial"/>
            </w:pPr>
            <w:r>
              <w:t>Cooperative</w:t>
            </w:r>
          </w:p>
        </w:tc>
      </w:tr>
    </w:tbl>
    <w:p w14:paraId="4788EE0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749090AA" w14:textId="77777777" w:rsidTr="00F038EC">
        <w:trPr>
          <w:trHeight w:val="422"/>
          <w:jc w:val="center"/>
        </w:trPr>
        <w:tc>
          <w:tcPr>
            <w:tcW w:w="10440" w:type="dxa"/>
            <w:vAlign w:val="center"/>
          </w:tcPr>
          <w:p w14:paraId="6B2138E5" w14:textId="77777777" w:rsidR="00075A94" w:rsidRPr="00075A94" w:rsidRDefault="00075A94" w:rsidP="00F038EC">
            <w:pPr>
              <w:pStyle w:val="Header"/>
              <w:jc w:val="center"/>
            </w:pPr>
            <w:r w:rsidRPr="00075A94">
              <w:t>Comments</w:t>
            </w:r>
          </w:p>
        </w:tc>
      </w:tr>
    </w:tbl>
    <w:p w14:paraId="690AC41D" w14:textId="77777777" w:rsidR="00152993" w:rsidRDefault="00152993">
      <w:pPr>
        <w:pStyle w:val="NormalArial"/>
      </w:pPr>
    </w:p>
    <w:p w14:paraId="60067565" w14:textId="77777777" w:rsidR="00060876" w:rsidRDefault="00060876" w:rsidP="00060876">
      <w:pPr>
        <w:pStyle w:val="NormalArial"/>
      </w:pPr>
      <w:r>
        <w:t>LCRA submits these comments to Planning Guide Revision Request (PGRR) 127:</w:t>
      </w:r>
    </w:p>
    <w:p w14:paraId="72D27FA0" w14:textId="77777777" w:rsidR="00060876" w:rsidRDefault="00060876" w:rsidP="00060876">
      <w:pPr>
        <w:pStyle w:val="NormalArial"/>
      </w:pPr>
    </w:p>
    <w:p w14:paraId="10771876" w14:textId="67CF90BB" w:rsidR="00060876" w:rsidRDefault="00060876" w:rsidP="00060876">
      <w:pPr>
        <w:pStyle w:val="NormalArial"/>
      </w:pPr>
      <w:r>
        <w:t xml:space="preserve">LCRA </w:t>
      </w:r>
      <w:r w:rsidR="00910132">
        <w:t>proposes adding</w:t>
      </w:r>
      <w:r>
        <w:t xml:space="preserve"> a new paragraph (7) to Section </w:t>
      </w:r>
      <w:r w:rsidRPr="00B94900">
        <w:t>6.9</w:t>
      </w:r>
      <w:r>
        <w:t xml:space="preserve">, </w:t>
      </w:r>
      <w:r w:rsidRPr="00B94900">
        <w:t>Addition of Proposed Generation to the Planning Models</w:t>
      </w:r>
      <w:r>
        <w:t xml:space="preserve">. </w:t>
      </w:r>
      <w:r w:rsidR="00904B82">
        <w:t xml:space="preserve"> </w:t>
      </w:r>
      <w:r>
        <w:t xml:space="preserve">This change would require </w:t>
      </w:r>
      <w:r w:rsidRPr="006B3861">
        <w:rPr>
          <w:b/>
          <w:bCs/>
        </w:rPr>
        <w:t>all</w:t>
      </w:r>
      <w:r>
        <w:t xml:space="preserve"> large generators in a single group defined by </w:t>
      </w:r>
      <w:r w:rsidR="004559B4">
        <w:t xml:space="preserve">paragraphs (5)(a) through (5)(d) of Section </w:t>
      </w:r>
      <w:r>
        <w:t xml:space="preserve">6.9 to be included in the base case if at least </w:t>
      </w:r>
      <w:r>
        <w:rPr>
          <w:b/>
          <w:bCs/>
        </w:rPr>
        <w:t>one</w:t>
      </w:r>
      <w:r>
        <w:t xml:space="preserve"> large generator from that group is included. </w:t>
      </w:r>
      <w:r w:rsidR="00904B82">
        <w:t xml:space="preserve"> </w:t>
      </w:r>
      <w:r>
        <w:t xml:space="preserve">This change seeks to mitigate arbitrary additions of individual large generators that may unfairly bias the model. </w:t>
      </w:r>
      <w:r w:rsidR="00904B82">
        <w:t xml:space="preserve"> </w:t>
      </w:r>
      <w:r>
        <w:t xml:space="preserve">The proposed change assumes all large generators within a group are equally likely to complete their interconnection requirements and achieve full energization. </w:t>
      </w:r>
      <w:r w:rsidR="00904B82">
        <w:t xml:space="preserve"> </w:t>
      </w:r>
      <w:r>
        <w:t xml:space="preserve">Accordingly, generation dispatch should be scaled down proportionally across each large generator that is added to the model from one of these groups. </w:t>
      </w:r>
      <w:r w:rsidR="00904B82">
        <w:t xml:space="preserve"> </w:t>
      </w:r>
      <w:r>
        <w:t xml:space="preserve">This approach will mitigate selection biases (e.g., based on technology, fuel type, location, in-service date) due to arbitrary model additions. </w:t>
      </w:r>
      <w:r w:rsidR="00904B82">
        <w:t xml:space="preserve"> </w:t>
      </w:r>
      <w:r>
        <w:t>During a period of significant uncertainty in load and generation forecasts, it is important that system planners do not introduce another source of uncertainty by attempting to predict which individual generation interconnection projects are most likely to interconnect.</w:t>
      </w:r>
    </w:p>
    <w:p w14:paraId="43F219BE" w14:textId="77777777" w:rsidR="00060876" w:rsidRDefault="00060876" w:rsidP="00060876">
      <w:pPr>
        <w:pStyle w:val="NormalArial"/>
      </w:pPr>
    </w:p>
    <w:p w14:paraId="39D274AD" w14:textId="11CACB6D" w:rsidR="00060876" w:rsidRDefault="00060876" w:rsidP="00060876">
      <w:pPr>
        <w:pStyle w:val="NormalArial"/>
      </w:pPr>
      <w:r>
        <w:t xml:space="preserve">For example, suppose ERCOT determines that it needs to model generators defined in paragraph (5)(b). </w:t>
      </w:r>
      <w:r w:rsidR="00904B82">
        <w:t xml:space="preserve"> </w:t>
      </w:r>
      <w:r>
        <w:t xml:space="preserve">Under LCRA’s proposal, if only a subset of the </w:t>
      </w:r>
      <w:r w:rsidR="00703396">
        <w:t xml:space="preserve">paragraph </w:t>
      </w:r>
      <w:r>
        <w:t xml:space="preserve">(5)(b) generation capacity is needed, ERCOT could decide (for example) to model </w:t>
      </w:r>
      <w:r w:rsidR="00703396">
        <w:t xml:space="preserve">paragraph </w:t>
      </w:r>
      <w:r>
        <w:t xml:space="preserve">(5)(b) thermal generators dispatched to 100%, solar generators dispatched to 73%, and wind generators dispatched to 0%, if and only if </w:t>
      </w:r>
      <w:r w:rsidRPr="002E600B">
        <w:rPr>
          <w:b/>
          <w:bCs/>
        </w:rPr>
        <w:t>all</w:t>
      </w:r>
      <w:r>
        <w:t xml:space="preserve"> </w:t>
      </w:r>
      <w:r w:rsidR="00703396">
        <w:t xml:space="preserve">paragraph </w:t>
      </w:r>
      <w:r>
        <w:t xml:space="preserve">(5)(b) thermal generators are dispatched to 100%, </w:t>
      </w:r>
      <w:r w:rsidRPr="002E600B">
        <w:rPr>
          <w:b/>
          <w:bCs/>
        </w:rPr>
        <w:t>all</w:t>
      </w:r>
      <w:r w:rsidRPr="004B7EC6">
        <w:t xml:space="preserve"> </w:t>
      </w:r>
      <w:r w:rsidR="00703396">
        <w:t xml:space="preserve">paragraph </w:t>
      </w:r>
      <w:r w:rsidRPr="004B7EC6">
        <w:t>(5)(b) so</w:t>
      </w:r>
      <w:r>
        <w:t xml:space="preserve">lar generators are dispatched to 73%, and </w:t>
      </w:r>
      <w:r w:rsidRPr="002E600B">
        <w:rPr>
          <w:b/>
          <w:bCs/>
        </w:rPr>
        <w:t>all</w:t>
      </w:r>
      <w:r>
        <w:t xml:space="preserve"> </w:t>
      </w:r>
      <w:r w:rsidR="00703396">
        <w:t xml:space="preserve">paragraph </w:t>
      </w:r>
      <w:r>
        <w:t xml:space="preserve">(5)(b) wind generators are dispatched to 0%. </w:t>
      </w:r>
      <w:r w:rsidR="00904B82">
        <w:t xml:space="preserve"> </w:t>
      </w:r>
      <w:r>
        <w:t xml:space="preserve">Under the original proposal, ERCOT could arbitrarily choose to dispatch </w:t>
      </w:r>
      <w:r w:rsidR="00703396">
        <w:t xml:space="preserve">paragraph </w:t>
      </w:r>
      <w:r>
        <w:t xml:space="preserve">(5)(b) generators. </w:t>
      </w:r>
      <w:r w:rsidR="00904B82">
        <w:t xml:space="preserve"> </w:t>
      </w:r>
      <w:r>
        <w:lastRenderedPageBreak/>
        <w:t xml:space="preserve">LCRA’s proposed addition of </w:t>
      </w:r>
      <w:r w:rsidR="004559B4">
        <w:t xml:space="preserve">paragraph (7) of Section </w:t>
      </w:r>
      <w:r>
        <w:t>6.9 would help ensure uniformity in approach and consistency in results.</w:t>
      </w:r>
    </w:p>
    <w:p w14:paraId="59D2E4D7" w14:textId="77777777" w:rsidR="00060876" w:rsidRDefault="00060876" w:rsidP="00060876">
      <w:pPr>
        <w:pStyle w:val="NormalArial"/>
      </w:pPr>
    </w:p>
    <w:p w14:paraId="0AA1FDB3" w14:textId="0B82AFF1" w:rsidR="00060876" w:rsidRDefault="00060876" w:rsidP="00060876">
      <w:pPr>
        <w:pStyle w:val="NormalArial"/>
      </w:pPr>
      <w:r>
        <w:t>For reference and consideration, the table below shows how many generators are in each group defined in paragraph</w:t>
      </w:r>
      <w:r w:rsidR="004559B4">
        <w:t>s (1) and (5) of</w:t>
      </w:r>
      <w:r>
        <w:t xml:space="preserve"> </w:t>
      </w:r>
      <w:r w:rsidR="004559B4">
        <w:t xml:space="preserve">Section </w:t>
      </w:r>
      <w:r>
        <w:t xml:space="preserve">6.9, taken from the July 2025 Generation Interconnection Status (GIS) Report. </w:t>
      </w:r>
      <w:r w:rsidR="00904B82">
        <w:t xml:space="preserve"> </w:t>
      </w:r>
      <w:r>
        <w:t xml:space="preserve">For example, there are 1,232 generators that meet the requirements of </w:t>
      </w:r>
      <w:r w:rsidR="004559B4">
        <w:t xml:space="preserve">paragraph (5)(c) of Section </w:t>
      </w:r>
      <w:r>
        <w:t xml:space="preserve">6.9, representing 264 GW of nameplate capacity. </w:t>
      </w:r>
      <w:r w:rsidR="00904B82">
        <w:t xml:space="preserve"> </w:t>
      </w:r>
      <w:r>
        <w:t>LCRA includes this table to demonstrate the size of each group and highlight the need for stronger guidelines on how the generators in each group are selected and dispatched.</w:t>
      </w:r>
    </w:p>
    <w:p w14:paraId="038E7D98" w14:textId="77777777" w:rsidR="00060876" w:rsidRDefault="00060876" w:rsidP="00060876">
      <w:pPr>
        <w:pStyle w:val="NormalAri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065"/>
        <w:gridCol w:w="1065"/>
        <w:gridCol w:w="1145"/>
        <w:gridCol w:w="1155"/>
        <w:gridCol w:w="1165"/>
        <w:gridCol w:w="1155"/>
      </w:tblGrid>
      <w:tr w:rsidR="00060876" w:rsidRPr="000A5297" w14:paraId="7C553232" w14:textId="77777777" w:rsidTr="00BC5014">
        <w:trPr>
          <w:trHeight w:val="255"/>
          <w:jc w:val="center"/>
        </w:trPr>
        <w:tc>
          <w:tcPr>
            <w:tcW w:w="0" w:type="auto"/>
            <w:tcBorders>
              <w:bottom w:val="double" w:sz="4" w:space="0" w:color="000000" w:themeColor="text1"/>
            </w:tcBorders>
            <w:shd w:val="clear" w:color="auto" w:fill="auto"/>
            <w:noWrap/>
            <w:tcMar>
              <w:left w:w="72" w:type="dxa"/>
              <w:right w:w="72" w:type="dxa"/>
            </w:tcMar>
            <w:vAlign w:val="center"/>
            <w:hideMark/>
          </w:tcPr>
          <w:p w14:paraId="0C74E13A"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Fuel</w:t>
            </w:r>
          </w:p>
        </w:tc>
        <w:tc>
          <w:tcPr>
            <w:tcW w:w="0" w:type="auto"/>
            <w:tcBorders>
              <w:bottom w:val="double" w:sz="4" w:space="0" w:color="000000" w:themeColor="text1"/>
            </w:tcBorders>
            <w:shd w:val="clear" w:color="auto" w:fill="auto"/>
            <w:noWrap/>
            <w:tcMar>
              <w:left w:w="72" w:type="dxa"/>
              <w:right w:w="72" w:type="dxa"/>
            </w:tcMar>
            <w:vAlign w:val="center"/>
            <w:hideMark/>
          </w:tcPr>
          <w:p w14:paraId="7AF1199A"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In-Service</w:t>
            </w:r>
          </w:p>
        </w:tc>
        <w:tc>
          <w:tcPr>
            <w:tcW w:w="0" w:type="auto"/>
            <w:tcBorders>
              <w:bottom w:val="double" w:sz="4" w:space="0" w:color="000000" w:themeColor="text1"/>
            </w:tcBorders>
            <w:shd w:val="clear" w:color="auto" w:fill="auto"/>
            <w:noWrap/>
            <w:tcMar>
              <w:left w:w="72" w:type="dxa"/>
              <w:right w:w="72" w:type="dxa"/>
            </w:tcMar>
            <w:vAlign w:val="center"/>
            <w:hideMark/>
          </w:tcPr>
          <w:p w14:paraId="0E70173E"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PG 6.9(1)</w:t>
            </w:r>
          </w:p>
        </w:tc>
        <w:tc>
          <w:tcPr>
            <w:tcW w:w="0" w:type="auto"/>
            <w:tcBorders>
              <w:bottom w:val="double" w:sz="4" w:space="0" w:color="000000" w:themeColor="text1"/>
            </w:tcBorders>
            <w:shd w:val="clear" w:color="auto" w:fill="auto"/>
            <w:noWrap/>
            <w:tcMar>
              <w:left w:w="72" w:type="dxa"/>
              <w:right w:w="72" w:type="dxa"/>
            </w:tcMar>
            <w:vAlign w:val="center"/>
            <w:hideMark/>
          </w:tcPr>
          <w:p w14:paraId="7D386762"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PG 6.9(5)(a)</w:t>
            </w:r>
          </w:p>
        </w:tc>
        <w:tc>
          <w:tcPr>
            <w:tcW w:w="0" w:type="auto"/>
            <w:tcBorders>
              <w:bottom w:val="double" w:sz="4" w:space="0" w:color="000000" w:themeColor="text1"/>
            </w:tcBorders>
            <w:shd w:val="clear" w:color="auto" w:fill="auto"/>
            <w:noWrap/>
            <w:tcMar>
              <w:left w:w="72" w:type="dxa"/>
              <w:right w:w="72" w:type="dxa"/>
            </w:tcMar>
            <w:vAlign w:val="center"/>
            <w:hideMark/>
          </w:tcPr>
          <w:p w14:paraId="77E30DD7"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PG 6.9(5)(b)</w:t>
            </w:r>
          </w:p>
        </w:tc>
        <w:tc>
          <w:tcPr>
            <w:tcW w:w="0" w:type="auto"/>
            <w:tcBorders>
              <w:bottom w:val="double" w:sz="4" w:space="0" w:color="000000" w:themeColor="text1"/>
            </w:tcBorders>
            <w:shd w:val="clear" w:color="auto" w:fill="auto"/>
            <w:noWrap/>
            <w:tcMar>
              <w:left w:w="72" w:type="dxa"/>
              <w:right w:w="72" w:type="dxa"/>
            </w:tcMar>
            <w:vAlign w:val="center"/>
            <w:hideMark/>
          </w:tcPr>
          <w:p w14:paraId="5C96D908"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PG 6.9(5)(c)</w:t>
            </w:r>
          </w:p>
        </w:tc>
        <w:tc>
          <w:tcPr>
            <w:tcW w:w="0" w:type="auto"/>
            <w:tcBorders>
              <w:bottom w:val="double" w:sz="4" w:space="0" w:color="000000" w:themeColor="text1"/>
            </w:tcBorders>
            <w:shd w:val="clear" w:color="auto" w:fill="auto"/>
            <w:noWrap/>
            <w:tcMar>
              <w:left w:w="72" w:type="dxa"/>
              <w:right w:w="72" w:type="dxa"/>
            </w:tcMar>
            <w:vAlign w:val="center"/>
            <w:hideMark/>
          </w:tcPr>
          <w:p w14:paraId="2210DF5A"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PG 6.9(5)(d)</w:t>
            </w:r>
          </w:p>
        </w:tc>
      </w:tr>
      <w:tr w:rsidR="00060876" w:rsidRPr="000A5297" w14:paraId="27DC6ADD" w14:textId="77777777" w:rsidTr="00BC5014">
        <w:trPr>
          <w:trHeight w:val="255"/>
          <w:jc w:val="center"/>
        </w:trPr>
        <w:tc>
          <w:tcPr>
            <w:tcW w:w="0" w:type="auto"/>
            <w:vMerge w:val="restart"/>
            <w:tcBorders>
              <w:top w:val="double" w:sz="4" w:space="0" w:color="000000" w:themeColor="text1"/>
            </w:tcBorders>
            <w:shd w:val="clear" w:color="auto" w:fill="auto"/>
            <w:noWrap/>
            <w:tcMar>
              <w:left w:w="72" w:type="dxa"/>
              <w:right w:w="72" w:type="dxa"/>
            </w:tcMar>
            <w:vAlign w:val="center"/>
            <w:hideMark/>
          </w:tcPr>
          <w:p w14:paraId="6B739256" w14:textId="77777777" w:rsidR="00060876" w:rsidRPr="000A5297" w:rsidRDefault="00060876" w:rsidP="00BC5014">
            <w:pPr>
              <w:jc w:val="center"/>
              <w:rPr>
                <w:rFonts w:ascii="Arial" w:hAnsi="Arial" w:cs="Arial"/>
                <w:color w:val="000000"/>
                <w:sz w:val="18"/>
                <w:szCs w:val="18"/>
              </w:rPr>
            </w:pPr>
            <w:r w:rsidRPr="000A5297">
              <w:rPr>
                <w:rFonts w:ascii="Arial" w:hAnsi="Arial" w:cs="Arial"/>
                <w:color w:val="000000"/>
                <w:sz w:val="18"/>
                <w:szCs w:val="18"/>
              </w:rPr>
              <w:t>Battery (BAT)</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4BC1D5EB"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3,780</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663868C4"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16,027</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1D18239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13,102</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4219F90D"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14,495</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79742D1A"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121,952</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78F3464A"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642</w:t>
            </w:r>
            <w:r>
              <w:rPr>
                <w:rFonts w:ascii="Arial" w:hAnsi="Arial" w:cs="Arial"/>
                <w:color w:val="000000"/>
                <w:sz w:val="18"/>
                <w:szCs w:val="18"/>
              </w:rPr>
              <w:t xml:space="preserve"> MW</w:t>
            </w:r>
          </w:p>
        </w:tc>
      </w:tr>
      <w:tr w:rsidR="00060876" w:rsidRPr="000A5297" w14:paraId="7AB88704" w14:textId="77777777" w:rsidTr="00BC5014">
        <w:trPr>
          <w:trHeight w:val="255"/>
          <w:jc w:val="center"/>
        </w:trPr>
        <w:tc>
          <w:tcPr>
            <w:tcW w:w="0" w:type="auto"/>
            <w:vMerge/>
            <w:tcMar>
              <w:left w:w="72" w:type="dxa"/>
              <w:right w:w="72" w:type="dxa"/>
            </w:tcMar>
            <w:vAlign w:val="center"/>
            <w:hideMark/>
          </w:tcPr>
          <w:p w14:paraId="4DFC5C01" w14:textId="77777777" w:rsidR="00060876" w:rsidRPr="000A5297" w:rsidRDefault="00060876" w:rsidP="00BC5014">
            <w:pPr>
              <w:rPr>
                <w:rFonts w:ascii="Arial" w:hAnsi="Arial" w:cs="Arial"/>
                <w:color w:val="000000"/>
                <w:sz w:val="18"/>
                <w:szCs w:val="18"/>
              </w:rPr>
            </w:pP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5626349"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28</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0A87C7F5"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98</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160EACB7"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75</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4C04B07C"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74</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AF3743D"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705</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18BF3748"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w:t>
            </w:r>
          </w:p>
        </w:tc>
      </w:tr>
      <w:tr w:rsidR="00060876" w:rsidRPr="000A5297" w14:paraId="0BFF2BCD" w14:textId="77777777" w:rsidTr="00BC5014">
        <w:trPr>
          <w:trHeight w:val="255"/>
          <w:jc w:val="center"/>
        </w:trPr>
        <w:tc>
          <w:tcPr>
            <w:tcW w:w="0" w:type="auto"/>
            <w:vMerge w:val="restart"/>
            <w:shd w:val="clear" w:color="auto" w:fill="auto"/>
            <w:noWrap/>
            <w:tcMar>
              <w:left w:w="72" w:type="dxa"/>
              <w:right w:w="72" w:type="dxa"/>
            </w:tcMar>
            <w:vAlign w:val="center"/>
            <w:hideMark/>
          </w:tcPr>
          <w:p w14:paraId="142097B2" w14:textId="77777777" w:rsidR="00060876" w:rsidRPr="000A5297" w:rsidRDefault="00060876" w:rsidP="00BC5014">
            <w:pPr>
              <w:jc w:val="center"/>
              <w:rPr>
                <w:rFonts w:ascii="Arial" w:hAnsi="Arial" w:cs="Arial"/>
                <w:color w:val="000000"/>
                <w:sz w:val="18"/>
                <w:szCs w:val="18"/>
              </w:rPr>
            </w:pPr>
            <w:r w:rsidRPr="000A5297">
              <w:rPr>
                <w:rFonts w:ascii="Arial" w:hAnsi="Arial" w:cs="Arial"/>
                <w:color w:val="000000"/>
                <w:sz w:val="18"/>
                <w:szCs w:val="18"/>
              </w:rPr>
              <w:t>Gas (GAS)</w:t>
            </w:r>
          </w:p>
        </w:tc>
        <w:tc>
          <w:tcPr>
            <w:tcW w:w="0" w:type="auto"/>
            <w:tcBorders>
              <w:bottom w:val="dashSmallGap" w:sz="4" w:space="0" w:color="000000" w:themeColor="text1"/>
            </w:tcBorders>
            <w:shd w:val="clear" w:color="auto" w:fill="auto"/>
            <w:noWrap/>
            <w:tcMar>
              <w:left w:w="72" w:type="dxa"/>
              <w:right w:w="72" w:type="dxa"/>
            </w:tcMar>
            <w:vAlign w:val="center"/>
            <w:hideMark/>
          </w:tcPr>
          <w:p w14:paraId="4168493A"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237</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58CE0D6F"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2,059</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73E65395"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1,412</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6621696C"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4,472</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2AD63C7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22,879</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77DA47BE" w14:textId="77777777" w:rsidR="00060876" w:rsidRPr="000A5297" w:rsidRDefault="00060876" w:rsidP="00BC5014">
            <w:pPr>
              <w:jc w:val="right"/>
              <w:rPr>
                <w:rFonts w:ascii="Arial" w:hAnsi="Arial" w:cs="Arial"/>
                <w:color w:val="000000"/>
                <w:sz w:val="18"/>
                <w:szCs w:val="18"/>
              </w:rPr>
            </w:pPr>
            <w:r>
              <w:rPr>
                <w:rFonts w:ascii="Arial" w:hAnsi="Arial" w:cs="Arial"/>
                <w:color w:val="000000"/>
                <w:sz w:val="18"/>
                <w:szCs w:val="18"/>
              </w:rPr>
              <w:t>0 MW</w:t>
            </w:r>
          </w:p>
        </w:tc>
      </w:tr>
      <w:tr w:rsidR="00060876" w:rsidRPr="000A5297" w14:paraId="5E12A7CE" w14:textId="77777777" w:rsidTr="00BC5014">
        <w:trPr>
          <w:trHeight w:val="255"/>
          <w:jc w:val="center"/>
        </w:trPr>
        <w:tc>
          <w:tcPr>
            <w:tcW w:w="0" w:type="auto"/>
            <w:vMerge/>
            <w:tcMar>
              <w:left w:w="72" w:type="dxa"/>
              <w:right w:w="72" w:type="dxa"/>
            </w:tcMar>
            <w:vAlign w:val="center"/>
            <w:hideMark/>
          </w:tcPr>
          <w:p w14:paraId="574020FA" w14:textId="77777777" w:rsidR="00060876" w:rsidRPr="000A5297" w:rsidRDefault="00060876" w:rsidP="00BC5014">
            <w:pPr>
              <w:rPr>
                <w:rFonts w:ascii="Arial" w:hAnsi="Arial" w:cs="Arial"/>
                <w:color w:val="000000"/>
                <w:sz w:val="18"/>
                <w:szCs w:val="18"/>
              </w:rPr>
            </w:pP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523DF7ED"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2E5D288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10</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46E865F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5C9C5A91"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9</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754B627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51</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80D3762" w14:textId="77777777" w:rsidR="00060876" w:rsidRPr="000A5297" w:rsidRDefault="00060876" w:rsidP="00BC5014">
            <w:pPr>
              <w:jc w:val="right"/>
              <w:rPr>
                <w:rFonts w:ascii="Arial" w:hAnsi="Arial" w:cs="Arial"/>
                <w:color w:val="000000"/>
                <w:sz w:val="18"/>
                <w:szCs w:val="18"/>
              </w:rPr>
            </w:pPr>
            <w:r>
              <w:rPr>
                <w:rFonts w:ascii="Arial" w:hAnsi="Arial" w:cs="Arial"/>
                <w:color w:val="000000"/>
                <w:sz w:val="18"/>
                <w:szCs w:val="18"/>
              </w:rPr>
              <w:t>0</w:t>
            </w:r>
          </w:p>
        </w:tc>
      </w:tr>
      <w:tr w:rsidR="00060876" w:rsidRPr="000A5297" w14:paraId="398CEBD9" w14:textId="77777777" w:rsidTr="00BC5014">
        <w:trPr>
          <w:trHeight w:val="255"/>
          <w:jc w:val="center"/>
        </w:trPr>
        <w:tc>
          <w:tcPr>
            <w:tcW w:w="0" w:type="auto"/>
            <w:vMerge w:val="restart"/>
            <w:shd w:val="clear" w:color="auto" w:fill="auto"/>
            <w:noWrap/>
            <w:tcMar>
              <w:left w:w="72" w:type="dxa"/>
              <w:right w:w="72" w:type="dxa"/>
            </w:tcMar>
            <w:vAlign w:val="center"/>
            <w:hideMark/>
          </w:tcPr>
          <w:p w14:paraId="0CBC77AF" w14:textId="77777777" w:rsidR="00060876" w:rsidRPr="000A5297" w:rsidRDefault="00060876" w:rsidP="00BC5014">
            <w:pPr>
              <w:jc w:val="center"/>
              <w:rPr>
                <w:rFonts w:ascii="Arial" w:hAnsi="Arial" w:cs="Arial"/>
                <w:color w:val="000000"/>
                <w:sz w:val="18"/>
                <w:szCs w:val="18"/>
              </w:rPr>
            </w:pPr>
            <w:r w:rsidRPr="000A5297">
              <w:rPr>
                <w:rFonts w:ascii="Arial" w:hAnsi="Arial" w:cs="Arial"/>
                <w:color w:val="000000"/>
                <w:sz w:val="18"/>
                <w:szCs w:val="18"/>
              </w:rPr>
              <w:t>Solar (SOL)</w:t>
            </w:r>
          </w:p>
        </w:tc>
        <w:tc>
          <w:tcPr>
            <w:tcW w:w="0" w:type="auto"/>
            <w:tcBorders>
              <w:bottom w:val="dashSmallGap" w:sz="4" w:space="0" w:color="000000" w:themeColor="text1"/>
            </w:tcBorders>
            <w:shd w:val="clear" w:color="auto" w:fill="auto"/>
            <w:noWrap/>
            <w:tcMar>
              <w:left w:w="72" w:type="dxa"/>
              <w:right w:w="72" w:type="dxa"/>
            </w:tcMar>
            <w:vAlign w:val="center"/>
            <w:hideMark/>
          </w:tcPr>
          <w:p w14:paraId="354832FE"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12,864</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2DD8F984"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25,842</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77E8FC1D"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17,736</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401CE975"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5,928</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3035105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87,975</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7EC07D1E"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795</w:t>
            </w:r>
            <w:r>
              <w:rPr>
                <w:rFonts w:ascii="Arial" w:hAnsi="Arial" w:cs="Arial"/>
                <w:color w:val="000000"/>
                <w:sz w:val="18"/>
                <w:szCs w:val="18"/>
              </w:rPr>
              <w:t xml:space="preserve"> MW</w:t>
            </w:r>
          </w:p>
        </w:tc>
      </w:tr>
      <w:tr w:rsidR="00060876" w:rsidRPr="000A5297" w14:paraId="67BD3B97" w14:textId="77777777" w:rsidTr="00BC5014">
        <w:trPr>
          <w:trHeight w:val="255"/>
          <w:jc w:val="center"/>
        </w:trPr>
        <w:tc>
          <w:tcPr>
            <w:tcW w:w="0" w:type="auto"/>
            <w:vMerge/>
            <w:tcMar>
              <w:left w:w="72" w:type="dxa"/>
              <w:right w:w="72" w:type="dxa"/>
            </w:tcMar>
            <w:vAlign w:val="center"/>
            <w:hideMark/>
          </w:tcPr>
          <w:p w14:paraId="6E40B8B9" w14:textId="77777777" w:rsidR="00060876" w:rsidRPr="000A5297" w:rsidRDefault="00060876" w:rsidP="00BC5014">
            <w:pPr>
              <w:rPr>
                <w:rFonts w:ascii="Arial" w:hAnsi="Arial" w:cs="Arial"/>
                <w:color w:val="000000"/>
                <w:sz w:val="18"/>
                <w:szCs w:val="18"/>
              </w:rPr>
            </w:pP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43FB89B1"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54</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23DE2824"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109</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1CB6A294"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69</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2587D5C5"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29</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7209D69"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383</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943C3D9"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w:t>
            </w:r>
          </w:p>
        </w:tc>
      </w:tr>
      <w:tr w:rsidR="00060876" w:rsidRPr="000A5297" w14:paraId="0798FAB6" w14:textId="77777777" w:rsidTr="00BC5014">
        <w:trPr>
          <w:trHeight w:val="255"/>
          <w:jc w:val="center"/>
        </w:trPr>
        <w:tc>
          <w:tcPr>
            <w:tcW w:w="0" w:type="auto"/>
            <w:vMerge w:val="restart"/>
            <w:shd w:val="clear" w:color="auto" w:fill="auto"/>
            <w:noWrap/>
            <w:tcMar>
              <w:left w:w="72" w:type="dxa"/>
              <w:right w:w="72" w:type="dxa"/>
            </w:tcMar>
            <w:vAlign w:val="center"/>
            <w:hideMark/>
          </w:tcPr>
          <w:p w14:paraId="61A3EEF0" w14:textId="77777777" w:rsidR="00060876" w:rsidRPr="000A5297" w:rsidRDefault="00060876" w:rsidP="00BC5014">
            <w:pPr>
              <w:jc w:val="center"/>
              <w:rPr>
                <w:rFonts w:ascii="Arial" w:hAnsi="Arial" w:cs="Arial"/>
                <w:color w:val="000000"/>
                <w:sz w:val="18"/>
                <w:szCs w:val="18"/>
              </w:rPr>
            </w:pPr>
            <w:r w:rsidRPr="000A5297">
              <w:rPr>
                <w:rFonts w:ascii="Arial" w:hAnsi="Arial" w:cs="Arial"/>
                <w:color w:val="000000"/>
                <w:sz w:val="18"/>
                <w:szCs w:val="18"/>
              </w:rPr>
              <w:t>Wind (WIN)</w:t>
            </w:r>
          </w:p>
        </w:tc>
        <w:tc>
          <w:tcPr>
            <w:tcW w:w="0" w:type="auto"/>
            <w:tcBorders>
              <w:bottom w:val="dashSmallGap" w:sz="4" w:space="0" w:color="000000" w:themeColor="text1"/>
            </w:tcBorders>
            <w:shd w:val="clear" w:color="auto" w:fill="auto"/>
            <w:noWrap/>
            <w:tcMar>
              <w:left w:w="72" w:type="dxa"/>
              <w:right w:w="72" w:type="dxa"/>
            </w:tcMar>
            <w:vAlign w:val="center"/>
            <w:hideMark/>
          </w:tcPr>
          <w:p w14:paraId="69125A48"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5,186</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001E67FB"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3,092</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2987CA46"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4,644</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59679AD9"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238</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76AC60A1"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29,900</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4E03EC9C"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604</w:t>
            </w:r>
            <w:r>
              <w:rPr>
                <w:rFonts w:ascii="Arial" w:hAnsi="Arial" w:cs="Arial"/>
                <w:color w:val="000000"/>
                <w:sz w:val="18"/>
                <w:szCs w:val="18"/>
              </w:rPr>
              <w:t xml:space="preserve"> MW</w:t>
            </w:r>
          </w:p>
        </w:tc>
      </w:tr>
      <w:tr w:rsidR="00060876" w:rsidRPr="000A5297" w14:paraId="2A19997E" w14:textId="77777777" w:rsidTr="00BC5014">
        <w:trPr>
          <w:trHeight w:val="255"/>
          <w:jc w:val="center"/>
        </w:trPr>
        <w:tc>
          <w:tcPr>
            <w:tcW w:w="0" w:type="auto"/>
            <w:vMerge/>
            <w:tcMar>
              <w:left w:w="72" w:type="dxa"/>
              <w:right w:w="72" w:type="dxa"/>
            </w:tcMar>
            <w:vAlign w:val="center"/>
            <w:hideMark/>
          </w:tcPr>
          <w:p w14:paraId="12D6CA06" w14:textId="77777777" w:rsidR="00060876" w:rsidRPr="000A5297" w:rsidRDefault="00060876" w:rsidP="00BC5014">
            <w:pPr>
              <w:rPr>
                <w:rFonts w:ascii="Arial" w:hAnsi="Arial" w:cs="Arial"/>
                <w:color w:val="000000"/>
                <w:sz w:val="18"/>
                <w:szCs w:val="18"/>
              </w:rPr>
            </w:pP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5510FA9B"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43</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076AEF84"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2C736150"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17</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6169030A"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14A693B1"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77</w:t>
            </w:r>
          </w:p>
        </w:tc>
        <w:tc>
          <w:tcPr>
            <w:tcW w:w="0" w:type="auto"/>
            <w:tcBorders>
              <w:top w:val="dashSmallGap" w:sz="4" w:space="0" w:color="000000" w:themeColor="text1"/>
              <w:bottom w:val="single" w:sz="4" w:space="0" w:color="auto"/>
            </w:tcBorders>
            <w:shd w:val="clear" w:color="auto" w:fill="auto"/>
            <w:noWrap/>
            <w:tcMar>
              <w:left w:w="72" w:type="dxa"/>
              <w:right w:w="72" w:type="dxa"/>
            </w:tcMar>
            <w:vAlign w:val="center"/>
            <w:hideMark/>
          </w:tcPr>
          <w:p w14:paraId="557CA6D8"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3</w:t>
            </w:r>
          </w:p>
        </w:tc>
      </w:tr>
      <w:tr w:rsidR="00060876" w:rsidRPr="000A5297" w14:paraId="10C7B05B" w14:textId="77777777" w:rsidTr="00BC5014">
        <w:trPr>
          <w:trHeight w:val="255"/>
          <w:jc w:val="center"/>
        </w:trPr>
        <w:tc>
          <w:tcPr>
            <w:tcW w:w="0" w:type="auto"/>
            <w:vMerge w:val="restart"/>
            <w:shd w:val="clear" w:color="auto" w:fill="auto"/>
            <w:noWrap/>
            <w:tcMar>
              <w:left w:w="72" w:type="dxa"/>
              <w:right w:w="72" w:type="dxa"/>
            </w:tcMar>
            <w:vAlign w:val="center"/>
            <w:hideMark/>
          </w:tcPr>
          <w:p w14:paraId="33223544" w14:textId="77777777" w:rsidR="00060876" w:rsidRPr="000A5297" w:rsidRDefault="00060876" w:rsidP="00BC5014">
            <w:pPr>
              <w:jc w:val="center"/>
              <w:rPr>
                <w:rFonts w:ascii="Arial" w:hAnsi="Arial" w:cs="Arial"/>
                <w:color w:val="000000"/>
                <w:sz w:val="18"/>
                <w:szCs w:val="18"/>
              </w:rPr>
            </w:pPr>
            <w:r w:rsidRPr="000A5297">
              <w:rPr>
                <w:rFonts w:ascii="Arial" w:hAnsi="Arial" w:cs="Arial"/>
                <w:color w:val="000000"/>
                <w:sz w:val="18"/>
                <w:szCs w:val="18"/>
              </w:rPr>
              <w:t>Other</w:t>
            </w:r>
          </w:p>
        </w:tc>
        <w:tc>
          <w:tcPr>
            <w:tcW w:w="0" w:type="auto"/>
            <w:tcBorders>
              <w:bottom w:val="dashSmallGap" w:sz="4" w:space="0" w:color="000000" w:themeColor="text1"/>
            </w:tcBorders>
            <w:shd w:val="clear" w:color="auto" w:fill="auto"/>
            <w:noWrap/>
            <w:tcMar>
              <w:left w:w="72" w:type="dxa"/>
              <w:right w:w="72" w:type="dxa"/>
            </w:tcMar>
            <w:vAlign w:val="center"/>
            <w:hideMark/>
          </w:tcPr>
          <w:p w14:paraId="426237E9" w14:textId="77777777" w:rsidR="00060876" w:rsidRPr="000A5297" w:rsidRDefault="00060876" w:rsidP="00BC5014">
            <w:pPr>
              <w:jc w:val="right"/>
              <w:rPr>
                <w:rFonts w:ascii="Arial" w:hAnsi="Arial" w:cs="Arial"/>
                <w:color w:val="000000"/>
                <w:sz w:val="18"/>
                <w:szCs w:val="18"/>
              </w:rPr>
            </w:pPr>
            <w:r>
              <w:rPr>
                <w:rFonts w:ascii="Arial" w:hAnsi="Arial" w:cs="Arial"/>
                <w:color w:val="000000"/>
                <w:sz w:val="18"/>
                <w:szCs w:val="18"/>
              </w:rPr>
              <w:t>0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4D07C70D" w14:textId="77777777" w:rsidR="00060876" w:rsidRPr="000A5297" w:rsidRDefault="00060876" w:rsidP="00BC5014">
            <w:pPr>
              <w:jc w:val="right"/>
              <w:rPr>
                <w:sz w:val="18"/>
                <w:szCs w:val="18"/>
              </w:rPr>
            </w:pPr>
            <w:r>
              <w:rPr>
                <w:rFonts w:ascii="Arial" w:hAnsi="Arial" w:cs="Arial"/>
                <w:color w:val="000000"/>
                <w:sz w:val="18"/>
                <w:szCs w:val="18"/>
              </w:rPr>
              <w:t>0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3E6C1CA8" w14:textId="77777777" w:rsidR="00060876" w:rsidRPr="000A5297" w:rsidRDefault="00060876" w:rsidP="00BC5014">
            <w:pPr>
              <w:jc w:val="right"/>
              <w:rPr>
                <w:sz w:val="18"/>
                <w:szCs w:val="18"/>
              </w:rPr>
            </w:pPr>
            <w:r>
              <w:rPr>
                <w:rFonts w:ascii="Arial" w:hAnsi="Arial" w:cs="Arial"/>
                <w:color w:val="000000"/>
                <w:sz w:val="18"/>
                <w:szCs w:val="18"/>
              </w:rPr>
              <w:t>0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54943830" w14:textId="77777777" w:rsidR="00060876" w:rsidRPr="000A5297" w:rsidRDefault="00060876" w:rsidP="00BC5014">
            <w:pPr>
              <w:jc w:val="right"/>
              <w:rPr>
                <w:sz w:val="18"/>
                <w:szCs w:val="18"/>
              </w:rPr>
            </w:pPr>
            <w:r>
              <w:rPr>
                <w:rFonts w:ascii="Arial" w:hAnsi="Arial" w:cs="Arial"/>
                <w:color w:val="000000"/>
                <w:sz w:val="18"/>
                <w:szCs w:val="18"/>
              </w:rPr>
              <w:t>0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553C7D80"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2,233</w:t>
            </w:r>
            <w:r>
              <w:rPr>
                <w:rFonts w:ascii="Arial" w:hAnsi="Arial" w:cs="Arial"/>
                <w:color w:val="000000"/>
                <w:sz w:val="18"/>
                <w:szCs w:val="18"/>
              </w:rPr>
              <w:t xml:space="preserve"> MW</w:t>
            </w:r>
          </w:p>
        </w:tc>
        <w:tc>
          <w:tcPr>
            <w:tcW w:w="0" w:type="auto"/>
            <w:tcBorders>
              <w:bottom w:val="dashSmallGap" w:sz="4" w:space="0" w:color="000000" w:themeColor="text1"/>
            </w:tcBorders>
            <w:shd w:val="clear" w:color="auto" w:fill="auto"/>
            <w:noWrap/>
            <w:tcMar>
              <w:left w:w="72" w:type="dxa"/>
              <w:right w:w="72" w:type="dxa"/>
            </w:tcMar>
            <w:vAlign w:val="center"/>
            <w:hideMark/>
          </w:tcPr>
          <w:p w14:paraId="0CA77F34" w14:textId="77777777" w:rsidR="00060876" w:rsidRPr="000A5297" w:rsidRDefault="00060876" w:rsidP="00BC5014">
            <w:pPr>
              <w:jc w:val="right"/>
              <w:rPr>
                <w:rFonts w:ascii="Arial" w:hAnsi="Arial" w:cs="Arial"/>
                <w:color w:val="000000"/>
                <w:sz w:val="18"/>
                <w:szCs w:val="18"/>
              </w:rPr>
            </w:pPr>
            <w:r>
              <w:rPr>
                <w:rFonts w:ascii="Arial" w:hAnsi="Arial" w:cs="Arial"/>
                <w:color w:val="000000"/>
                <w:sz w:val="18"/>
                <w:szCs w:val="18"/>
              </w:rPr>
              <w:t>0 MW</w:t>
            </w:r>
          </w:p>
        </w:tc>
      </w:tr>
      <w:tr w:rsidR="00060876" w:rsidRPr="000A5297" w14:paraId="4C8CEBE3" w14:textId="77777777" w:rsidTr="00BC5014">
        <w:trPr>
          <w:trHeight w:val="255"/>
          <w:jc w:val="center"/>
        </w:trPr>
        <w:tc>
          <w:tcPr>
            <w:tcW w:w="0" w:type="auto"/>
            <w:vMerge/>
            <w:tcBorders>
              <w:bottom w:val="double" w:sz="4" w:space="0" w:color="000000" w:themeColor="text1"/>
            </w:tcBorders>
            <w:tcMar>
              <w:left w:w="72" w:type="dxa"/>
              <w:right w:w="72" w:type="dxa"/>
            </w:tcMar>
            <w:vAlign w:val="center"/>
            <w:hideMark/>
          </w:tcPr>
          <w:p w14:paraId="57C54AF4" w14:textId="77777777" w:rsidR="00060876" w:rsidRPr="000A5297" w:rsidRDefault="00060876" w:rsidP="00BC5014">
            <w:pPr>
              <w:rPr>
                <w:rFonts w:ascii="Arial" w:hAnsi="Arial" w:cs="Arial"/>
                <w:color w:val="000000"/>
                <w:sz w:val="18"/>
                <w:szCs w:val="18"/>
              </w:rPr>
            </w:pP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46D95FD0" w14:textId="77777777" w:rsidR="00060876" w:rsidRPr="000A5297" w:rsidRDefault="00060876" w:rsidP="00BC5014">
            <w:pPr>
              <w:jc w:val="right"/>
              <w:rPr>
                <w:sz w:val="18"/>
                <w:szCs w:val="18"/>
              </w:rPr>
            </w:pPr>
            <w:r>
              <w:rPr>
                <w:sz w:val="18"/>
                <w:szCs w:val="18"/>
              </w:rPr>
              <w:t>0</w:t>
            </w: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1C3D7AFE" w14:textId="77777777" w:rsidR="00060876" w:rsidRPr="000A5297" w:rsidRDefault="00060876" w:rsidP="00BC5014">
            <w:pPr>
              <w:jc w:val="right"/>
              <w:rPr>
                <w:sz w:val="18"/>
                <w:szCs w:val="18"/>
              </w:rPr>
            </w:pPr>
            <w:r>
              <w:rPr>
                <w:sz w:val="18"/>
                <w:szCs w:val="18"/>
              </w:rPr>
              <w:t>0</w:t>
            </w: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7DA4203C" w14:textId="77777777" w:rsidR="00060876" w:rsidRPr="000A5297" w:rsidRDefault="00060876" w:rsidP="00BC5014">
            <w:pPr>
              <w:jc w:val="right"/>
              <w:rPr>
                <w:sz w:val="18"/>
                <w:szCs w:val="18"/>
              </w:rPr>
            </w:pPr>
            <w:r>
              <w:rPr>
                <w:sz w:val="18"/>
                <w:szCs w:val="18"/>
              </w:rPr>
              <w:t>0</w:t>
            </w: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1C75A652" w14:textId="77777777" w:rsidR="00060876" w:rsidRPr="000A5297" w:rsidRDefault="00060876" w:rsidP="00BC5014">
            <w:pPr>
              <w:jc w:val="right"/>
              <w:rPr>
                <w:sz w:val="18"/>
                <w:szCs w:val="18"/>
              </w:rPr>
            </w:pPr>
            <w:r>
              <w:rPr>
                <w:sz w:val="18"/>
                <w:szCs w:val="18"/>
              </w:rPr>
              <w:t>0</w:t>
            </w: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687A4977"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16</w:t>
            </w:r>
          </w:p>
        </w:tc>
        <w:tc>
          <w:tcPr>
            <w:tcW w:w="0" w:type="auto"/>
            <w:tcBorders>
              <w:top w:val="dashSmallGap" w:sz="4" w:space="0" w:color="000000" w:themeColor="text1"/>
              <w:bottom w:val="double" w:sz="4" w:space="0" w:color="000000" w:themeColor="text1"/>
            </w:tcBorders>
            <w:shd w:val="clear" w:color="auto" w:fill="auto"/>
            <w:noWrap/>
            <w:tcMar>
              <w:left w:w="72" w:type="dxa"/>
              <w:right w:w="72" w:type="dxa"/>
            </w:tcMar>
            <w:vAlign w:val="center"/>
            <w:hideMark/>
          </w:tcPr>
          <w:p w14:paraId="3661447B" w14:textId="77777777" w:rsidR="00060876" w:rsidRPr="000A5297" w:rsidRDefault="00060876" w:rsidP="00BC5014">
            <w:pPr>
              <w:jc w:val="right"/>
              <w:rPr>
                <w:rFonts w:ascii="Arial" w:hAnsi="Arial" w:cs="Arial"/>
                <w:color w:val="000000"/>
                <w:sz w:val="18"/>
                <w:szCs w:val="18"/>
              </w:rPr>
            </w:pPr>
            <w:r>
              <w:rPr>
                <w:rFonts w:ascii="Arial" w:hAnsi="Arial" w:cs="Arial"/>
                <w:color w:val="000000"/>
                <w:sz w:val="18"/>
                <w:szCs w:val="18"/>
              </w:rPr>
              <w:t>0</w:t>
            </w:r>
          </w:p>
        </w:tc>
      </w:tr>
      <w:tr w:rsidR="00060876" w:rsidRPr="000A5297" w14:paraId="559BE019" w14:textId="77777777" w:rsidTr="00BC5014">
        <w:trPr>
          <w:trHeight w:val="255"/>
          <w:jc w:val="center"/>
        </w:trPr>
        <w:tc>
          <w:tcPr>
            <w:tcW w:w="0" w:type="auto"/>
            <w:vMerge w:val="restart"/>
            <w:tcBorders>
              <w:top w:val="double" w:sz="4" w:space="0" w:color="000000" w:themeColor="text1"/>
            </w:tcBorders>
            <w:shd w:val="clear" w:color="auto" w:fill="auto"/>
            <w:noWrap/>
            <w:tcMar>
              <w:left w:w="72" w:type="dxa"/>
              <w:right w:w="72" w:type="dxa"/>
            </w:tcMar>
            <w:vAlign w:val="center"/>
            <w:hideMark/>
          </w:tcPr>
          <w:p w14:paraId="55424F10" w14:textId="77777777" w:rsidR="00060876" w:rsidRPr="000A5297" w:rsidRDefault="00060876" w:rsidP="00BC5014">
            <w:pPr>
              <w:jc w:val="center"/>
              <w:rPr>
                <w:rFonts w:ascii="Arial" w:hAnsi="Arial" w:cs="Arial"/>
                <w:b/>
                <w:bCs/>
                <w:color w:val="000000"/>
                <w:sz w:val="18"/>
                <w:szCs w:val="18"/>
              </w:rPr>
            </w:pPr>
            <w:r w:rsidRPr="000A5297">
              <w:rPr>
                <w:rFonts w:ascii="Arial" w:hAnsi="Arial" w:cs="Arial"/>
                <w:b/>
                <w:bCs/>
                <w:color w:val="000000"/>
                <w:sz w:val="18"/>
                <w:szCs w:val="18"/>
              </w:rPr>
              <w:t>Total</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6BDFEC5B"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22,067</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087B4D35"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47,021</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7D4D9E53"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36,894</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25BFDF93"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25,133</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4CF0C2F9"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264,938</w:t>
            </w:r>
            <w:r>
              <w:rPr>
                <w:rFonts w:ascii="Arial" w:hAnsi="Arial" w:cs="Arial"/>
                <w:color w:val="000000"/>
                <w:sz w:val="18"/>
                <w:szCs w:val="18"/>
              </w:rPr>
              <w:t xml:space="preserve"> MW</w:t>
            </w:r>
          </w:p>
        </w:tc>
        <w:tc>
          <w:tcPr>
            <w:tcW w:w="0" w:type="auto"/>
            <w:tcBorders>
              <w:top w:val="double" w:sz="4" w:space="0" w:color="000000" w:themeColor="text1"/>
              <w:bottom w:val="dashSmallGap" w:sz="4" w:space="0" w:color="000000" w:themeColor="text1"/>
            </w:tcBorders>
            <w:shd w:val="clear" w:color="auto" w:fill="auto"/>
            <w:noWrap/>
            <w:tcMar>
              <w:left w:w="72" w:type="dxa"/>
              <w:right w:w="72" w:type="dxa"/>
            </w:tcMar>
            <w:vAlign w:val="center"/>
            <w:hideMark/>
          </w:tcPr>
          <w:p w14:paraId="4B74A99E"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2,042</w:t>
            </w:r>
            <w:r>
              <w:rPr>
                <w:rFonts w:ascii="Arial" w:hAnsi="Arial" w:cs="Arial"/>
                <w:color w:val="000000"/>
                <w:sz w:val="18"/>
                <w:szCs w:val="18"/>
              </w:rPr>
              <w:t xml:space="preserve"> MW</w:t>
            </w:r>
          </w:p>
        </w:tc>
      </w:tr>
      <w:tr w:rsidR="00060876" w:rsidRPr="000A5297" w14:paraId="6DD96389" w14:textId="77777777" w:rsidTr="00BC5014">
        <w:trPr>
          <w:trHeight w:val="255"/>
          <w:jc w:val="center"/>
        </w:trPr>
        <w:tc>
          <w:tcPr>
            <w:tcW w:w="0" w:type="auto"/>
            <w:vMerge/>
            <w:tcMar>
              <w:left w:w="72" w:type="dxa"/>
              <w:right w:w="72" w:type="dxa"/>
            </w:tcMar>
            <w:vAlign w:val="center"/>
            <w:hideMark/>
          </w:tcPr>
          <w:p w14:paraId="57F106C8" w14:textId="77777777" w:rsidR="00060876" w:rsidRPr="000A5297" w:rsidRDefault="00060876" w:rsidP="00BC5014">
            <w:pPr>
              <w:rPr>
                <w:rFonts w:ascii="Arial" w:hAnsi="Arial" w:cs="Arial"/>
                <w:b/>
                <w:bCs/>
                <w:color w:val="000000"/>
                <w:sz w:val="18"/>
                <w:szCs w:val="18"/>
              </w:rPr>
            </w:pPr>
          </w:p>
        </w:tc>
        <w:tc>
          <w:tcPr>
            <w:tcW w:w="0" w:type="auto"/>
            <w:tcBorders>
              <w:top w:val="dashSmallGap" w:sz="4" w:space="0" w:color="000000" w:themeColor="text1"/>
            </w:tcBorders>
            <w:shd w:val="clear" w:color="auto" w:fill="auto"/>
            <w:noWrap/>
            <w:tcMar>
              <w:left w:w="72" w:type="dxa"/>
              <w:right w:w="72" w:type="dxa"/>
            </w:tcMar>
            <w:vAlign w:val="center"/>
            <w:hideMark/>
          </w:tcPr>
          <w:p w14:paraId="549E0F7B"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129</w:t>
            </w:r>
          </w:p>
        </w:tc>
        <w:tc>
          <w:tcPr>
            <w:tcW w:w="0" w:type="auto"/>
            <w:tcBorders>
              <w:top w:val="dashSmallGap" w:sz="4" w:space="0" w:color="000000" w:themeColor="text1"/>
            </w:tcBorders>
            <w:shd w:val="clear" w:color="auto" w:fill="auto"/>
            <w:noWrap/>
            <w:tcMar>
              <w:left w:w="72" w:type="dxa"/>
              <w:right w:w="72" w:type="dxa"/>
            </w:tcMar>
            <w:vAlign w:val="center"/>
            <w:hideMark/>
          </w:tcPr>
          <w:p w14:paraId="4EC4BFF1"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229</w:t>
            </w:r>
          </w:p>
        </w:tc>
        <w:tc>
          <w:tcPr>
            <w:tcW w:w="0" w:type="auto"/>
            <w:tcBorders>
              <w:top w:val="dashSmallGap" w:sz="4" w:space="0" w:color="000000" w:themeColor="text1"/>
            </w:tcBorders>
            <w:shd w:val="clear" w:color="auto" w:fill="auto"/>
            <w:noWrap/>
            <w:tcMar>
              <w:left w:w="72" w:type="dxa"/>
              <w:right w:w="72" w:type="dxa"/>
            </w:tcMar>
            <w:vAlign w:val="center"/>
            <w:hideMark/>
          </w:tcPr>
          <w:p w14:paraId="6D046DB8"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166</w:t>
            </w:r>
          </w:p>
        </w:tc>
        <w:tc>
          <w:tcPr>
            <w:tcW w:w="0" w:type="auto"/>
            <w:tcBorders>
              <w:top w:val="dashSmallGap" w:sz="4" w:space="0" w:color="000000" w:themeColor="text1"/>
            </w:tcBorders>
            <w:shd w:val="clear" w:color="auto" w:fill="auto"/>
            <w:noWrap/>
            <w:tcMar>
              <w:left w:w="72" w:type="dxa"/>
              <w:right w:w="72" w:type="dxa"/>
            </w:tcMar>
            <w:vAlign w:val="center"/>
            <w:hideMark/>
          </w:tcPr>
          <w:p w14:paraId="5DF21EA2"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113</w:t>
            </w:r>
          </w:p>
        </w:tc>
        <w:tc>
          <w:tcPr>
            <w:tcW w:w="0" w:type="auto"/>
            <w:tcBorders>
              <w:top w:val="dashSmallGap" w:sz="4" w:space="0" w:color="000000" w:themeColor="text1"/>
            </w:tcBorders>
            <w:shd w:val="clear" w:color="auto" w:fill="auto"/>
            <w:noWrap/>
            <w:tcMar>
              <w:left w:w="72" w:type="dxa"/>
              <w:right w:w="72" w:type="dxa"/>
            </w:tcMar>
            <w:vAlign w:val="center"/>
            <w:hideMark/>
          </w:tcPr>
          <w:p w14:paraId="2C8E112F"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1,232</w:t>
            </w:r>
          </w:p>
        </w:tc>
        <w:tc>
          <w:tcPr>
            <w:tcW w:w="0" w:type="auto"/>
            <w:tcBorders>
              <w:top w:val="dashSmallGap" w:sz="4" w:space="0" w:color="000000" w:themeColor="text1"/>
            </w:tcBorders>
            <w:shd w:val="clear" w:color="auto" w:fill="auto"/>
            <w:noWrap/>
            <w:tcMar>
              <w:left w:w="72" w:type="dxa"/>
              <w:right w:w="72" w:type="dxa"/>
            </w:tcMar>
            <w:vAlign w:val="center"/>
            <w:hideMark/>
          </w:tcPr>
          <w:p w14:paraId="6135F3DE" w14:textId="77777777" w:rsidR="00060876" w:rsidRPr="000A5297" w:rsidRDefault="00060876" w:rsidP="00BC5014">
            <w:pPr>
              <w:jc w:val="right"/>
              <w:rPr>
                <w:rFonts w:ascii="Arial" w:hAnsi="Arial" w:cs="Arial"/>
                <w:color w:val="000000"/>
                <w:sz w:val="18"/>
                <w:szCs w:val="18"/>
              </w:rPr>
            </w:pPr>
            <w:r w:rsidRPr="000A5297">
              <w:rPr>
                <w:rFonts w:ascii="Arial" w:hAnsi="Arial" w:cs="Arial"/>
                <w:color w:val="000000"/>
                <w:sz w:val="18"/>
                <w:szCs w:val="18"/>
              </w:rPr>
              <w:t>12</w:t>
            </w:r>
          </w:p>
        </w:tc>
      </w:tr>
    </w:tbl>
    <w:p w14:paraId="47CC8172" w14:textId="77777777" w:rsidR="00060876" w:rsidRDefault="00060876" w:rsidP="00060876">
      <w:pPr>
        <w:pStyle w:val="NormalArial"/>
      </w:pPr>
    </w:p>
    <w:p w14:paraId="0B8EC3DD" w14:textId="77777777" w:rsidR="00060876" w:rsidRDefault="00060876" w:rsidP="00060876">
      <w:pPr>
        <w:pStyle w:val="NormalArial"/>
      </w:pPr>
    </w:p>
    <w:p w14:paraId="7EFCB9C4" w14:textId="3E07EABC" w:rsidR="00060876" w:rsidRPr="004B7EC6" w:rsidRDefault="00060876" w:rsidP="00060876">
      <w:pPr>
        <w:pStyle w:val="NormalArial"/>
      </w:pPr>
      <w:r>
        <w:t>LCRA looks forward to discussing its proposal at the next Planning Working Group</w:t>
      </w:r>
      <w:r w:rsidR="00904B82">
        <w:t xml:space="preserve"> (PLWG)</w:t>
      </w:r>
      <w:r>
        <w:t xml:space="preserve"> meeting and is open to consideration of other methods for selecting and dispatching </w:t>
      </w:r>
      <w:r w:rsidR="00910132">
        <w:t>generators not applicable to paragraph (1) of Section 6.9</w:t>
      </w:r>
      <w:r>
        <w:t xml:space="preserve"> in the planning models.</w:t>
      </w:r>
    </w:p>
    <w:p w14:paraId="406F9528" w14:textId="77777777" w:rsidR="00060876" w:rsidRDefault="00060876" w:rsidP="00060876">
      <w:pPr>
        <w:pStyle w:val="NormalArial"/>
      </w:pPr>
    </w:p>
    <w:p w14:paraId="13B9EA3D" w14:textId="50C4FB06" w:rsidR="00060876" w:rsidRDefault="00060876" w:rsidP="00060876">
      <w:pPr>
        <w:pStyle w:val="NormalArial"/>
      </w:pPr>
      <w:r>
        <w:t xml:space="preserve">Additionally, LCRA seeks clarity into certain language proposed by this PGRR. </w:t>
      </w:r>
      <w:r w:rsidR="00F754BD">
        <w:t xml:space="preserve"> </w:t>
      </w:r>
      <w:r>
        <w:t xml:space="preserve">First, paragraph </w:t>
      </w:r>
      <w:r w:rsidR="004559B4">
        <w:t xml:space="preserve">(4)(b) of Section </w:t>
      </w:r>
      <w:r>
        <w:t>3.1.3</w:t>
      </w:r>
      <w:r w:rsidR="004559B4">
        <w:t xml:space="preserve">, </w:t>
      </w:r>
      <w:r w:rsidR="004559B4" w:rsidRPr="004559B4">
        <w:t>Project Evaluation</w:t>
      </w:r>
      <w:r w:rsidR="004559B4">
        <w:t>,</w:t>
      </w:r>
      <w:r>
        <w:t xml:space="preserve"> would require </w:t>
      </w:r>
      <w:proofErr w:type="gramStart"/>
      <w:r>
        <w:t>the</w:t>
      </w:r>
      <w:proofErr w:type="gramEnd"/>
      <w:r>
        <w:t xml:space="preserve"> independent review to evaluate the impact of removing certain generators from the model. </w:t>
      </w:r>
      <w:r w:rsidR="00904B82">
        <w:t xml:space="preserve"> </w:t>
      </w:r>
      <w:r>
        <w:t>Second,</w:t>
      </w:r>
      <w:r w:rsidRPr="00EB134E">
        <w:t xml:space="preserve"> </w:t>
      </w:r>
      <w:r>
        <w:t xml:space="preserve">paragraph </w:t>
      </w:r>
      <w:r w:rsidR="004559B4">
        <w:t>(</w:t>
      </w:r>
      <w:r w:rsidR="00C20988">
        <w:t>8</w:t>
      </w:r>
      <w:r w:rsidR="004559B4">
        <w:t xml:space="preserve">) of Section </w:t>
      </w:r>
      <w:r>
        <w:t>3.1.4.1.1</w:t>
      </w:r>
      <w:r w:rsidR="004559B4">
        <w:t xml:space="preserve">, </w:t>
      </w:r>
      <w:r w:rsidR="004559B4" w:rsidRPr="004559B4">
        <w:t>Regional Transmission Plan Cases</w:t>
      </w:r>
      <w:r w:rsidR="004559B4">
        <w:t>,</w:t>
      </w:r>
      <w:r>
        <w:t xml:space="preserve"> introduces the concept of “reasonable advance notice” for generation added under paragraph</w:t>
      </w:r>
      <w:r w:rsidR="004559B4">
        <w:t xml:space="preserve"> (7) of</w:t>
      </w:r>
      <w:r>
        <w:t xml:space="preserve"> </w:t>
      </w:r>
      <w:r w:rsidR="004559B4">
        <w:t xml:space="preserve">Section </w:t>
      </w:r>
      <w:r>
        <w:t xml:space="preserve">6.9. </w:t>
      </w:r>
      <w:r w:rsidR="00904B82">
        <w:t xml:space="preserve"> </w:t>
      </w:r>
      <w:r>
        <w:t xml:space="preserve">In both scenarios, we believe the Planning Guide could benefit from additional transparency that more specifically defines acceptable timing for notice and the metrics that will be considered for impact evaluation. </w:t>
      </w:r>
      <w:r w:rsidR="00904B82">
        <w:t xml:space="preserve"> </w:t>
      </w:r>
      <w:r>
        <w:t xml:space="preserve">We will be looking to gain more understanding about these points at the next </w:t>
      </w:r>
      <w:r w:rsidR="00904B82">
        <w:t>PLWG</w:t>
      </w:r>
      <w:r>
        <w:t xml:space="preserve"> meeting to determine the need to provide additional comments. </w:t>
      </w:r>
    </w:p>
    <w:p w14:paraId="15FC1296" w14:textId="77777777" w:rsidR="00D72BCD" w:rsidRDefault="00D72BCD">
      <w:pPr>
        <w:pStyle w:val="NormalArial"/>
      </w:pPr>
    </w:p>
    <w:p w14:paraId="0261C921"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864CF8F" w14:textId="77777777">
        <w:trPr>
          <w:trHeight w:val="350"/>
        </w:trPr>
        <w:tc>
          <w:tcPr>
            <w:tcW w:w="10440" w:type="dxa"/>
            <w:tcBorders>
              <w:bottom w:val="single" w:sz="4" w:space="0" w:color="auto"/>
            </w:tcBorders>
            <w:shd w:val="clear" w:color="auto" w:fill="FFFFFF"/>
            <w:vAlign w:val="center"/>
          </w:tcPr>
          <w:p w14:paraId="7C6DB926" w14:textId="77777777" w:rsidR="00152993" w:rsidRDefault="00152993">
            <w:pPr>
              <w:pStyle w:val="Header"/>
              <w:jc w:val="center"/>
            </w:pPr>
            <w:r>
              <w:t xml:space="preserve">Revised Proposed </w:t>
            </w:r>
            <w:r w:rsidR="00C158EE">
              <w:t xml:space="preserve">Guide </w:t>
            </w:r>
            <w:r>
              <w:t>Language</w:t>
            </w:r>
          </w:p>
        </w:tc>
      </w:tr>
    </w:tbl>
    <w:p w14:paraId="6E7B68F4" w14:textId="77777777" w:rsidR="00152993" w:rsidRDefault="00152993">
      <w:pPr>
        <w:pStyle w:val="BodyText"/>
        <w:rPr>
          <w:rFonts w:ascii="Arial" w:hAnsi="Arial" w:cs="Arial"/>
          <w:b/>
          <w:color w:val="FF0000"/>
        </w:rPr>
      </w:pPr>
    </w:p>
    <w:p w14:paraId="0F7647D6" w14:textId="77777777" w:rsidR="00D72BCD" w:rsidRPr="00F87E6E" w:rsidRDefault="00D72BCD" w:rsidP="00825190">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87E6E">
        <w:rPr>
          <w:b/>
          <w:i/>
          <w:szCs w:val="20"/>
        </w:rPr>
        <w:lastRenderedPageBreak/>
        <w:t>3.1.3</w:t>
      </w:r>
      <w:r w:rsidRPr="00F87E6E">
        <w:rPr>
          <w:b/>
          <w:i/>
          <w:szCs w:val="20"/>
        </w:rPr>
        <w:tab/>
        <w:t>Project Evaluation</w:t>
      </w:r>
      <w:bookmarkEnd w:id="0"/>
      <w:bookmarkEnd w:id="1"/>
      <w:bookmarkEnd w:id="2"/>
    </w:p>
    <w:p w14:paraId="47AEA57F" w14:textId="77777777" w:rsidR="00D72BCD" w:rsidRPr="00AD6850" w:rsidRDefault="00D72BCD" w:rsidP="00825190">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w:t>
      </w:r>
      <w:proofErr w:type="gramStart"/>
      <w:r w:rsidRPr="00AD6850">
        <w:rPr>
          <w:iCs/>
        </w:rPr>
        <w:t xml:space="preserve">techniques </w:t>
      </w:r>
      <w:r>
        <w:rPr>
          <w:iCs/>
        </w:rPr>
        <w:t>as</w:t>
      </w:r>
      <w:proofErr w:type="gramEnd"/>
      <w:r>
        <w:rPr>
          <w:iCs/>
        </w:rPr>
        <w:t xml:space="preserve">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r>
        <w:rPr>
          <w:iCs/>
        </w:rPr>
        <w:t xml:space="preserve">including, as applicable, any evidence of Substantiated </w:t>
      </w:r>
      <w:r>
        <w:rPr>
          <w:szCs w:val="20"/>
        </w:rPr>
        <w:t>L</w:t>
      </w:r>
      <w:r>
        <w:rPr>
          <w:iCs/>
        </w:rPr>
        <w:t>oad,</w:t>
      </w:r>
      <w:r w:rsidRPr="00AD6850">
        <w:rPr>
          <w:iCs/>
        </w:rPr>
        <w:t xml:space="preserve"> and </w:t>
      </w:r>
      <w:r>
        <w:rPr>
          <w:iCs/>
        </w:rPr>
        <w:t xml:space="preserve">subject to </w:t>
      </w:r>
      <w:r w:rsidRPr="00AD6850">
        <w:rPr>
          <w:iCs/>
        </w:rPr>
        <w:t xml:space="preserve">consideration of the relative operational impacts of the alternatives.  </w:t>
      </w:r>
    </w:p>
    <w:p w14:paraId="120FE14A" w14:textId="77777777" w:rsidR="00D72BCD" w:rsidRDefault="00D72BCD" w:rsidP="00825190">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064299CB" w14:textId="77777777" w:rsidR="00D72BCD" w:rsidRDefault="00D72BCD" w:rsidP="00825190">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4412C648" w14:textId="77777777" w:rsidR="00D72BCD" w:rsidRDefault="00D72BCD" w:rsidP="00825190">
      <w:pPr>
        <w:spacing w:after="240"/>
        <w:ind w:left="720" w:hanging="720"/>
      </w:pPr>
      <w:r>
        <w:t>(4)</w:t>
      </w:r>
      <w:r>
        <w:tab/>
        <w:t xml:space="preserve">As part of its independent review of any project classified as Tier 1 pursuant to Protocol Section 3.11.4, ERCOT shall: </w:t>
      </w:r>
    </w:p>
    <w:p w14:paraId="1F4D8137" w14:textId="77777777" w:rsidR="00D72BCD" w:rsidRDefault="00D72BCD" w:rsidP="00825190">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A93FFB" w14:paraId="7327203C"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7B62D246" w14:textId="77777777" w:rsidR="00D72BCD" w:rsidRDefault="00D72BCD" w:rsidP="00825190">
            <w:pPr>
              <w:spacing w:before="120" w:after="240"/>
              <w:rPr>
                <w:b/>
                <w:i/>
              </w:rPr>
            </w:pPr>
            <w:bookmarkStart w:id="6" w:name="_Hlk192594844"/>
            <w:r>
              <w:rPr>
                <w:b/>
                <w:i/>
              </w:rPr>
              <w:t>[PGRR118</w:t>
            </w:r>
            <w:r w:rsidRPr="004B0726">
              <w:rPr>
                <w:b/>
                <w:i/>
              </w:rPr>
              <w:t xml:space="preserve">: </w:t>
            </w:r>
            <w:r>
              <w:rPr>
                <w:b/>
                <w:i/>
              </w:rPr>
              <w:t xml:space="preserve"> Replace paragraph (a) above with the following upon system implementation of NPRR1246:</w:t>
            </w:r>
            <w:r w:rsidRPr="004B0726">
              <w:rPr>
                <w:b/>
                <w:i/>
              </w:rPr>
              <w:t>]</w:t>
            </w:r>
          </w:p>
          <w:p w14:paraId="1929C995" w14:textId="77777777" w:rsidR="00D72BCD" w:rsidRPr="00A93FFB" w:rsidRDefault="00D72BCD" w:rsidP="00825190">
            <w:pPr>
              <w:spacing w:after="240"/>
              <w:ind w:left="1537" w:hanging="720"/>
              <w:rPr>
                <w:iCs/>
              </w:rPr>
            </w:pPr>
            <w:r w:rsidRPr="00AD6850">
              <w:rPr>
                <w:szCs w:val="20"/>
              </w:rPr>
              <w:t>(</w:t>
            </w:r>
            <w:r>
              <w:rPr>
                <w:szCs w:val="20"/>
              </w:rPr>
              <w:t>a</w:t>
            </w:r>
            <w:r w:rsidRPr="00AD6850">
              <w:rPr>
                <w:szCs w:val="20"/>
              </w:rPr>
              <w:t>)</w:t>
            </w:r>
            <w:r w:rsidRPr="00AD6850">
              <w:rPr>
                <w:szCs w:val="20"/>
              </w:rPr>
              <w:tab/>
            </w:r>
            <w:r w:rsidRPr="0057763A">
              <w:rPr>
                <w:szCs w:val="20"/>
              </w:rPr>
              <w:t xml:space="preserve">Perform a generation sensitivity analysis.  The generation sensitivity analysis will evaluate the effect that proposed Generation Resources </w:t>
            </w:r>
            <w:r>
              <w:rPr>
                <w:szCs w:val="20"/>
              </w:rPr>
              <w:t xml:space="preserve">and/or ESRs </w:t>
            </w:r>
            <w:r w:rsidRPr="0057763A">
              <w:rPr>
                <w:szCs w:val="20"/>
              </w:rPr>
              <w:t xml:space="preserve">in or </w:t>
            </w:r>
            <w:r w:rsidRPr="0057763A">
              <w:rPr>
                <w:szCs w:val="20"/>
              </w:rPr>
              <w:lastRenderedPageBreak/>
              <w:t xml:space="preserve">near the study area will have on a recommended transmission project.  Generation Resources </w:t>
            </w:r>
            <w:r>
              <w:rPr>
                <w:szCs w:val="20"/>
              </w:rPr>
              <w:t xml:space="preserve">and ESRs </w:t>
            </w:r>
            <w:proofErr w:type="gramStart"/>
            <w:r w:rsidRPr="0057763A">
              <w:rPr>
                <w:szCs w:val="20"/>
              </w:rPr>
              <w:t>that have signed</w:t>
            </w:r>
            <w:proofErr w:type="gramEnd"/>
            <w:r w:rsidRPr="0057763A">
              <w:rPr>
                <w:szCs w:val="20"/>
              </w:rPr>
              <w:t xml:space="preserve">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r w:rsidRPr="00AD6850">
              <w:rPr>
                <w:szCs w:val="20"/>
              </w:rPr>
              <w:t xml:space="preserve">  </w:t>
            </w:r>
          </w:p>
        </w:tc>
      </w:tr>
      <w:bookmarkEnd w:id="6"/>
    </w:tbl>
    <w:p w14:paraId="3F0C8619" w14:textId="77777777" w:rsidR="00D72BCD" w:rsidRPr="0057763A" w:rsidRDefault="00D72BCD" w:rsidP="00825190">
      <w:pPr>
        <w:ind w:left="1440" w:hanging="720"/>
        <w:rPr>
          <w:szCs w:val="20"/>
        </w:rPr>
      </w:pPr>
    </w:p>
    <w:p w14:paraId="5E8140ED" w14:textId="77777777" w:rsidR="00D72BCD" w:rsidRDefault="00D72BCD" w:rsidP="00825190">
      <w:pPr>
        <w:spacing w:after="240"/>
        <w:ind w:left="1440" w:hanging="720"/>
        <w:rPr>
          <w:szCs w:val="20"/>
        </w:rPr>
      </w:pPr>
      <w:r w:rsidRPr="0057763A">
        <w:rPr>
          <w:szCs w:val="20"/>
        </w:rPr>
        <w:t>(b)</w:t>
      </w:r>
      <w:r>
        <w:rPr>
          <w:szCs w:val="20"/>
        </w:rPr>
        <w:tab/>
      </w:r>
      <w:del w:id="7" w:author="ERCOT" w:date="2025-03-28T14:37:00Z">
        <w:r w:rsidRPr="0057763A" w:rsidDel="00B76D4A">
          <w:rPr>
            <w:szCs w:val="20"/>
          </w:rPr>
          <w:delText xml:space="preserve">Evaluate impacts related to the </w:delText>
        </w:r>
        <w:r w:rsidDel="00B76D4A">
          <w:rPr>
            <w:szCs w:val="20"/>
          </w:rPr>
          <w:delText>l</w:delText>
        </w:r>
        <w:r w:rsidRPr="0057763A" w:rsidDel="00B76D4A">
          <w:rPr>
            <w:szCs w:val="20"/>
          </w:rPr>
          <w:delText>oad scaling used in the study on any constraints resulting in project recommendations.  The results of this evaluation shall be included in the final recommendations in the independent review.</w:delText>
        </w:r>
      </w:del>
      <w:ins w:id="8" w:author="ERCOT" w:date="2025-03-28T14:37:00Z">
        <w:r>
          <w:rPr>
            <w:szCs w:val="20"/>
          </w:rPr>
          <w:t>Evaluate impacts related to large generators</w:t>
        </w:r>
        <w:r w:rsidRPr="0057763A">
          <w:rPr>
            <w:szCs w:val="20"/>
          </w:rPr>
          <w:t xml:space="preserve"> </w:t>
        </w:r>
        <w:r>
          <w:rPr>
            <w:szCs w:val="20"/>
          </w:rPr>
          <w:t xml:space="preserve">in or near the study area </w:t>
        </w:r>
        <w:r w:rsidRPr="0057763A">
          <w:rPr>
            <w:szCs w:val="20"/>
          </w:rPr>
          <w:t xml:space="preserve">that </w:t>
        </w:r>
        <w:r>
          <w:rPr>
            <w:szCs w:val="20"/>
          </w:rPr>
          <w:t>are</w:t>
        </w:r>
        <w:r w:rsidRPr="0057763A">
          <w:rPr>
            <w:szCs w:val="20"/>
          </w:rPr>
          <w:t xml:space="preserve"> included in the study cases </w:t>
        </w:r>
        <w:r>
          <w:rPr>
            <w:szCs w:val="20"/>
          </w:rPr>
          <w:t>but are not in the interconnection queue by removing those generators from the analysis</w:t>
        </w:r>
        <w:r w:rsidRPr="0057763A">
          <w:rPr>
            <w:szCs w:val="20"/>
          </w:rPr>
          <w:t xml:space="preserve">. </w:t>
        </w:r>
      </w:ins>
      <w:ins w:id="9" w:author="ERCOT" w:date="2025-03-28T14:42:00Z">
        <w:r>
          <w:rPr>
            <w:szCs w:val="20"/>
          </w:rPr>
          <w:t xml:space="preserve"> </w:t>
        </w:r>
      </w:ins>
      <w:ins w:id="10" w:author="ERCOT" w:date="2025-03-28T14:37:00Z">
        <w:r w:rsidRPr="0057763A">
          <w:rPr>
            <w:szCs w:val="20"/>
          </w:rPr>
          <w:t>The results of this evaluation shall be included in the final recommendations in the independent review</w:t>
        </w:r>
        <w:r>
          <w:rPr>
            <w:szCs w:val="20"/>
          </w:rPr>
          <w:t>.</w:t>
        </w:r>
      </w:ins>
    </w:p>
    <w:p w14:paraId="1FA4A7C1" w14:textId="77777777" w:rsidR="00D72BCD" w:rsidRPr="00E2308A" w:rsidRDefault="00D72BCD" w:rsidP="00825190">
      <w:pPr>
        <w:spacing w:after="240"/>
        <w:ind w:left="720" w:hanging="720"/>
        <w:rPr>
          <w:szCs w:val="20"/>
        </w:rPr>
      </w:pPr>
      <w:r>
        <w:rPr>
          <w:szCs w:val="20"/>
        </w:rPr>
        <w:t>(5)</w:t>
      </w:r>
      <w:r>
        <w:rPr>
          <w:szCs w:val="20"/>
        </w:rPr>
        <w:tab/>
        <w:t>ERCOT’s independent review shall incorporate and consider historical load and any Substantiated Load.</w:t>
      </w:r>
      <w:bookmarkEnd w:id="3"/>
    </w:p>
    <w:p w14:paraId="0AC460EC" w14:textId="77777777" w:rsidR="00D72BCD" w:rsidRDefault="00D72BCD" w:rsidP="00825190">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
    </w:p>
    <w:p w14:paraId="2AC6EDFD" w14:textId="77777777" w:rsidR="00D72BCD" w:rsidRDefault="00D72BCD" w:rsidP="00825190">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2CA4DBDA" w14:textId="77777777" w:rsidR="00D72BCD" w:rsidRDefault="00D72BCD" w:rsidP="00825190">
      <w:pPr>
        <w:ind w:left="720" w:hanging="720"/>
        <w:rPr>
          <w:iCs/>
        </w:rPr>
      </w:pPr>
    </w:p>
    <w:p w14:paraId="4B9304F9" w14:textId="77777777" w:rsidR="00D72BCD" w:rsidRDefault="00D72BCD" w:rsidP="00825190">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6232A8EF" w14:textId="77777777" w:rsidR="00D72BCD" w:rsidRDefault="00D72BCD" w:rsidP="00825190">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A93FFB" w14:paraId="29CE2FE1"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4C87C8EB" w14:textId="77777777" w:rsidR="00D72BCD" w:rsidRDefault="00D72BCD" w:rsidP="00825190">
            <w:pPr>
              <w:spacing w:before="120" w:after="240"/>
              <w:rPr>
                <w:b/>
                <w:i/>
              </w:rPr>
            </w:pPr>
            <w:r>
              <w:rPr>
                <w:b/>
                <w:i/>
              </w:rPr>
              <w:t>[PGRR118</w:t>
            </w:r>
            <w:r w:rsidRPr="004B0726">
              <w:rPr>
                <w:b/>
                <w:i/>
              </w:rPr>
              <w:t xml:space="preserve">: </w:t>
            </w:r>
            <w:r>
              <w:rPr>
                <w:b/>
                <w:i/>
              </w:rPr>
              <w:t xml:space="preserve"> Replace paragraph (2) above with the following upon system implementation of NPRR1246:</w:t>
            </w:r>
            <w:r w:rsidRPr="004B0726">
              <w:rPr>
                <w:b/>
                <w:i/>
              </w:rPr>
              <w:t>]</w:t>
            </w:r>
          </w:p>
          <w:p w14:paraId="1033AF06" w14:textId="77777777" w:rsidR="00D72BCD" w:rsidRPr="00A93FFB" w:rsidRDefault="00D72BCD" w:rsidP="00825190">
            <w:pPr>
              <w:spacing w:after="240"/>
              <w:ind w:left="817" w:hanging="720"/>
              <w:rPr>
                <w:iCs/>
              </w:rPr>
            </w:pPr>
            <w:r w:rsidRPr="00AD6850">
              <w:rPr>
                <w:szCs w:val="20"/>
              </w:rPr>
              <w:t>(</w:t>
            </w:r>
            <w:r>
              <w:rPr>
                <w:szCs w:val="20"/>
              </w:rPr>
              <w:t>2</w:t>
            </w:r>
            <w:r w:rsidRPr="00AD6850">
              <w:rPr>
                <w:szCs w:val="20"/>
              </w:rPr>
              <w:t>)</w:t>
            </w:r>
            <w:r w:rsidRPr="00AD6850">
              <w:rPr>
                <w:szCs w:val="20"/>
              </w:rPr>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r>
              <w:rPr>
                <w:iCs/>
              </w:rPr>
              <w:t xml:space="preserve">and Mothballed ESRs </w:t>
            </w:r>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and ESRs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r w:rsidRPr="00AD6850">
              <w:rPr>
                <w:szCs w:val="20"/>
              </w:rPr>
              <w:t xml:space="preserve"> </w:t>
            </w:r>
          </w:p>
        </w:tc>
      </w:tr>
    </w:tbl>
    <w:p w14:paraId="660F9524" w14:textId="77777777" w:rsidR="00D72BCD" w:rsidRDefault="00D72BCD" w:rsidP="00825190">
      <w:pPr>
        <w:rPr>
          <w:iCs/>
        </w:rPr>
      </w:pPr>
    </w:p>
    <w:p w14:paraId="7ED96E13" w14:textId="77777777" w:rsidR="00D72BCD" w:rsidRDefault="00D72BCD" w:rsidP="00825190">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7660D399" w14:textId="77777777" w:rsidR="00D72BCD" w:rsidRDefault="00D72BCD" w:rsidP="00825190">
      <w:pPr>
        <w:spacing w:after="240"/>
        <w:ind w:left="720" w:hanging="720"/>
      </w:pPr>
      <w:r>
        <w:lastRenderedPageBreak/>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7BA288CB" w14:textId="77777777" w:rsidR="00D72BCD" w:rsidRDefault="00D72BCD" w:rsidP="00825190">
      <w:pPr>
        <w:spacing w:after="240"/>
        <w:ind w:left="1440" w:hanging="720"/>
      </w:pPr>
      <w:r>
        <w:t>(a)</w:t>
      </w:r>
      <w:r>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A93FFB" w14:paraId="1C98C500"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2566C976" w14:textId="77777777" w:rsidR="00D72BCD" w:rsidRDefault="00D72BCD" w:rsidP="00825190">
            <w:pPr>
              <w:spacing w:before="120" w:after="240"/>
              <w:rPr>
                <w:b/>
                <w:i/>
              </w:rPr>
            </w:pPr>
            <w:r>
              <w:rPr>
                <w:b/>
                <w:i/>
              </w:rPr>
              <w:t>[PGRR118</w:t>
            </w:r>
            <w:r w:rsidRPr="004B0726">
              <w:rPr>
                <w:b/>
                <w:i/>
              </w:rPr>
              <w:t xml:space="preserve">: </w:t>
            </w:r>
            <w:r>
              <w:rPr>
                <w:b/>
                <w:i/>
              </w:rPr>
              <w:t xml:space="preserve"> Replace paragraph (4) above with the following upon system implementation of NPRR1246:</w:t>
            </w:r>
            <w:r w:rsidRPr="004B0726">
              <w:rPr>
                <w:b/>
                <w:i/>
              </w:rPr>
              <w:t>]</w:t>
            </w:r>
          </w:p>
          <w:p w14:paraId="734B7520" w14:textId="77777777" w:rsidR="00D72BCD" w:rsidRDefault="00D72BCD" w:rsidP="00825190">
            <w:pPr>
              <w:spacing w:after="240"/>
              <w:ind w:left="720" w:hanging="720"/>
            </w:pPr>
            <w:r>
              <w:t>(4)</w:t>
            </w:r>
            <w:r>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30D954D9" w14:textId="77777777" w:rsidR="00D72BCD" w:rsidRPr="00A93FFB" w:rsidRDefault="00D72BCD" w:rsidP="00825190">
            <w:pPr>
              <w:spacing w:after="240"/>
              <w:ind w:left="1440" w:hanging="720"/>
              <w:rPr>
                <w:iCs/>
              </w:rPr>
            </w:pPr>
            <w:r>
              <w:t>(a)</w:t>
            </w:r>
            <w:r>
              <w:tab/>
              <w:t>ERCOT will post and maintain the current list of Generation Resources and ESRs that will be set to out of service pursuant to paragraph (4) above on the ERCOT website.</w:t>
            </w:r>
            <w:r w:rsidRPr="00AD6850">
              <w:rPr>
                <w:szCs w:val="20"/>
              </w:rPr>
              <w:t xml:space="preserve"> </w:t>
            </w:r>
          </w:p>
        </w:tc>
      </w:tr>
    </w:tbl>
    <w:p w14:paraId="2BCA655F" w14:textId="77777777" w:rsidR="00D72BCD" w:rsidRDefault="00D72BCD" w:rsidP="00825190"/>
    <w:p w14:paraId="0E9FB539" w14:textId="77777777" w:rsidR="00D72BCD" w:rsidRDefault="00D72BCD" w:rsidP="00825190">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14:paraId="5C149F49"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1FF7F8AB" w14:textId="77777777" w:rsidR="00D72BCD" w:rsidRDefault="00D72BCD" w:rsidP="00825190">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070B6B00" w14:textId="77777777" w:rsidR="00D72BCD" w:rsidRPr="00044773" w:rsidRDefault="00D72BCD" w:rsidP="00825190">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521AFBAF" w14:textId="77777777" w:rsidR="006B7BCA" w:rsidRDefault="00D72BCD" w:rsidP="006B7BCA">
      <w:pPr>
        <w:spacing w:before="240" w:after="240"/>
        <w:ind w:left="720" w:hanging="720"/>
      </w:pPr>
      <w:r>
        <w:t>(6)</w:t>
      </w:r>
      <w:r>
        <w:tab/>
        <w:t xml:space="preserve">ERCOT may, in its discretion, make other adjustments to any Regional Transmission Plan base case to ensure that the case reaches a solution.  ERCOT must provide </w:t>
      </w:r>
      <w:r>
        <w:lastRenderedPageBreak/>
        <w:t>reasonable advance notice to the RPG of any proposed adjustments and an opportunity for stakeholder comment on them.</w:t>
      </w:r>
    </w:p>
    <w:p w14:paraId="3711B449" w14:textId="77777777" w:rsidR="00904B82" w:rsidRPr="00D34DEE" w:rsidRDefault="00D72BCD" w:rsidP="00904B82">
      <w:pPr>
        <w:spacing w:after="240"/>
        <w:ind w:left="720" w:hanging="720"/>
        <w:rPr>
          <w:ins w:id="11" w:author="ERCOT" w:date="2025-02-25T16:48:00Z"/>
          <w:iCs/>
        </w:rPr>
      </w:pPr>
      <w:r>
        <w:t xml:space="preserve">  </w:t>
      </w:r>
      <w:r w:rsidR="00904B82">
        <w:t>(7)</w:t>
      </w:r>
      <w:r w:rsidR="00904B82">
        <w:tab/>
        <w:t xml:space="preserve">ERCOT shall apply a reliability margin on applicable Interconnection Reliability </w:t>
      </w:r>
      <w:r w:rsidR="00904B82" w:rsidRPr="009D38F3">
        <w:t xml:space="preserve">Operating Limits (IROLs) and/or stability-related </w:t>
      </w:r>
      <w:r w:rsidR="00904B82">
        <w:t>s</w:t>
      </w:r>
      <w:r w:rsidR="00904B82" w:rsidRPr="009D38F3">
        <w:t xml:space="preserve">ystem </w:t>
      </w:r>
      <w:r w:rsidR="00904B82">
        <w:t>o</w:t>
      </w:r>
      <w:r w:rsidR="00904B82" w:rsidRPr="009D38F3">
        <w:t xml:space="preserve">perating </w:t>
      </w:r>
      <w:r w:rsidR="00904B82">
        <w:t>l</w:t>
      </w:r>
      <w:r w:rsidR="00904B82" w:rsidRPr="009D38F3">
        <w:t xml:space="preserve">imits, </w:t>
      </w:r>
      <w:r w:rsidR="00904B82" w:rsidRPr="009931ED">
        <w:t>consistent with the ERCOT operating procedures when such limits are modeled in the Regional Transmission Plan reliability and economic cases.</w:t>
      </w:r>
      <w:r w:rsidR="00904B82">
        <w:t xml:space="preserve">  </w:t>
      </w:r>
      <w:r w:rsidR="00904B82" w:rsidRPr="00A17657">
        <w:t>ERCOT shall use the current operating limit with reliability margin applied or best available information in determining the appropriate modeled limit for the future year being evaluated.</w:t>
      </w:r>
      <w:r w:rsidR="00904B82">
        <w:t xml:space="preserve"> </w:t>
      </w:r>
    </w:p>
    <w:p w14:paraId="262E5BF8" w14:textId="3D3E2C09" w:rsidR="00D72BCD" w:rsidRPr="00BA2009" w:rsidRDefault="00904B82" w:rsidP="00904B82">
      <w:pPr>
        <w:spacing w:after="240"/>
        <w:ind w:left="720" w:hanging="720"/>
        <w:rPr>
          <w:ins w:id="12" w:author="ERCOT" w:date="2024-09-09T09:28:00Z"/>
        </w:rPr>
      </w:pPr>
      <w:ins w:id="13" w:author="ERCOT" w:date="2025-02-25T16:49:00Z">
        <w:r>
          <w:t>(</w:t>
        </w:r>
        <w:del w:id="14" w:author="ERCOT Market Rules" w:date="2025-07-10T16:02:00Z" w16du:dateUtc="2025-07-10T21:02:00Z">
          <w:r w:rsidDel="00524648">
            <w:delText>7</w:delText>
          </w:r>
        </w:del>
      </w:ins>
      <w:ins w:id="15" w:author="ERCOT Market Rules" w:date="2025-07-10T16:02:00Z" w16du:dateUtc="2025-07-10T21:02:00Z">
        <w:r>
          <w:t>8</w:t>
        </w:r>
      </w:ins>
      <w:ins w:id="16" w:author="ERCOT" w:date="2025-02-25T16:49:00Z">
        <w:r>
          <w:t>)</w:t>
        </w:r>
        <w:r>
          <w:tab/>
          <w:t xml:space="preserve">ERCOT must provide reasonable advance notice to the RPG of </w:t>
        </w:r>
      </w:ins>
      <w:ins w:id="17" w:author="ERCOT" w:date="2025-02-25T16:53:00Z">
        <w:r>
          <w:t xml:space="preserve">additional generation </w:t>
        </w:r>
      </w:ins>
      <w:ins w:id="18" w:author="ERCOT" w:date="2025-03-14T15:58:00Z">
        <w:r>
          <w:t>propose</w:t>
        </w:r>
      </w:ins>
      <w:ins w:id="19" w:author="ERCOT" w:date="2025-03-14T15:59:00Z">
        <w:r>
          <w:t xml:space="preserve">d to be </w:t>
        </w:r>
      </w:ins>
      <w:ins w:id="20" w:author="ERCOT" w:date="2025-02-25T16:53:00Z">
        <w:r>
          <w:t xml:space="preserve">added </w:t>
        </w:r>
      </w:ins>
      <w:ins w:id="21" w:author="ERCOT" w:date="2025-03-11T19:17:00Z">
        <w:r>
          <w:t>to the base case</w:t>
        </w:r>
      </w:ins>
      <w:ins w:id="22" w:author="ERCOT" w:date="2025-03-11T19:59:00Z">
        <w:r>
          <w:t>s</w:t>
        </w:r>
      </w:ins>
      <w:ins w:id="23" w:author="ERCOT" w:date="2025-03-11T19:17:00Z">
        <w:r>
          <w:t xml:space="preserve"> </w:t>
        </w:r>
      </w:ins>
      <w:ins w:id="24" w:author="ERCOT" w:date="2025-02-25T16:53:00Z">
        <w:r>
          <w:t xml:space="preserve">in </w:t>
        </w:r>
      </w:ins>
      <w:ins w:id="25" w:author="ERCOT" w:date="2025-03-11T19:57:00Z">
        <w:r>
          <w:t xml:space="preserve">accordance with </w:t>
        </w:r>
      </w:ins>
      <w:ins w:id="26" w:author="ERCOT" w:date="2025-02-25T16:54:00Z">
        <w:r>
          <w:t xml:space="preserve">paragraph (5) of </w:t>
        </w:r>
      </w:ins>
      <w:ins w:id="27" w:author="ERCOT" w:date="2025-02-25T16:53:00Z">
        <w:r>
          <w:t>Section 6.9</w:t>
        </w:r>
      </w:ins>
      <w:ins w:id="28" w:author="ERCOT" w:date="2025-02-25T17:10:00Z">
        <w:r>
          <w:t>,</w:t>
        </w:r>
      </w:ins>
      <w:ins w:id="29" w:author="ERCOT" w:date="2025-02-25T16:49:00Z">
        <w:r>
          <w:t xml:space="preserve"> and</w:t>
        </w:r>
      </w:ins>
      <w:ins w:id="30" w:author="ERCOT" w:date="2025-02-25T17:11:00Z">
        <w:r>
          <w:t xml:space="preserve"> an opportunity for stakeholder comment</w:t>
        </w:r>
      </w:ins>
      <w:ins w:id="31" w:author="ERCOT" w:date="2025-02-25T16:49:00Z">
        <w:r>
          <w:t>.</w:t>
        </w:r>
      </w:ins>
    </w:p>
    <w:p w14:paraId="5B8AFAA8" w14:textId="77777777" w:rsidR="00D72BCD" w:rsidRPr="00CD7014" w:rsidRDefault="00D72BCD" w:rsidP="00825190">
      <w:pPr>
        <w:keepNext/>
        <w:tabs>
          <w:tab w:val="left" w:pos="1080"/>
        </w:tabs>
        <w:spacing w:before="240" w:after="240"/>
        <w:ind w:left="1080" w:hanging="1080"/>
        <w:outlineLvl w:val="2"/>
        <w:rPr>
          <w:b/>
          <w:bCs/>
          <w:i/>
          <w:szCs w:val="20"/>
        </w:rPr>
      </w:pPr>
      <w:bookmarkStart w:id="32" w:name="_Toc194047566"/>
      <w:bookmarkStart w:id="33" w:name="_Toc164932176"/>
      <w:bookmarkStart w:id="34" w:name="_Toc164932191"/>
      <w:bookmarkStart w:id="35" w:name="_Toc181432019"/>
      <w:bookmarkStart w:id="36" w:name="_Toc221086128"/>
      <w:bookmarkStart w:id="37" w:name="_Toc257809869"/>
      <w:bookmarkStart w:id="38" w:name="_Toc307384176"/>
      <w:bookmarkStart w:id="39" w:name="_Toc532803572"/>
      <w:bookmarkStart w:id="40" w:name="_Toc178160745"/>
      <w:bookmarkEnd w:id="5"/>
      <w:r w:rsidRPr="00CD7014">
        <w:rPr>
          <w:b/>
          <w:bCs/>
          <w:i/>
        </w:rPr>
        <w:t>5.</w:t>
      </w:r>
      <w:r>
        <w:rPr>
          <w:b/>
          <w:bCs/>
          <w:i/>
        </w:rPr>
        <w:t>2</w:t>
      </w:r>
      <w:r w:rsidRPr="00CD7014">
        <w:rPr>
          <w:b/>
          <w:bCs/>
          <w:i/>
        </w:rPr>
        <w:t>.1</w:t>
      </w:r>
      <w:r w:rsidRPr="00CD7014">
        <w:rPr>
          <w:b/>
          <w:bCs/>
          <w:i/>
        </w:rPr>
        <w:tab/>
        <w:t>Applicability</w:t>
      </w:r>
      <w:bookmarkEnd w:id="32"/>
    </w:p>
    <w:p w14:paraId="7DBED665" w14:textId="77777777" w:rsidR="00D72BCD" w:rsidRPr="00CD7014" w:rsidRDefault="00D72BCD" w:rsidP="00825190">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D33D8F4" w14:textId="77777777" w:rsidR="00D72BCD" w:rsidRPr="00CD7014" w:rsidRDefault="00D72BCD" w:rsidP="00825190">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6916D0A5" w14:textId="77777777" w:rsidR="00D72BCD" w:rsidRDefault="00D72BCD" w:rsidP="00825190">
      <w:pPr>
        <w:spacing w:after="240"/>
        <w:ind w:left="1440" w:hanging="720"/>
        <w:rPr>
          <w:szCs w:val="20"/>
        </w:rPr>
      </w:pPr>
      <w:r>
        <w:rPr>
          <w:szCs w:val="20"/>
        </w:rPr>
        <w:t>(b)</w:t>
      </w:r>
      <w:r>
        <w:rPr>
          <w:szCs w:val="20"/>
        </w:rPr>
        <w:tab/>
        <w:t>Any Entity proposing to interconnect a Settlement Only Generator (SOG) to the ERCOT System; or</w:t>
      </w:r>
    </w:p>
    <w:p w14:paraId="2B4F3923" w14:textId="77777777" w:rsidR="00D72BCD" w:rsidRPr="00CD7014" w:rsidRDefault="00D72BCD" w:rsidP="00825190">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94FBC79" w14:textId="77777777" w:rsidR="00D72BCD" w:rsidRPr="00CD7014" w:rsidRDefault="00D72BCD" w:rsidP="00825190">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22FE2FBF" w14:textId="77777777" w:rsidR="00D72BCD" w:rsidRDefault="00D72BCD" w:rsidP="00825190">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C26124" w14:paraId="47AF717F"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0C7A784C" w14:textId="77777777" w:rsidR="00D72BCD" w:rsidRPr="00C26124" w:rsidRDefault="00D72BCD" w:rsidP="00825190">
            <w:pPr>
              <w:spacing w:before="120" w:after="240"/>
              <w:rPr>
                <w:b/>
                <w:i/>
              </w:rPr>
            </w:pPr>
            <w:bookmarkStart w:id="41" w:name="_Hlk192595913"/>
            <w:r w:rsidRPr="00C26124">
              <w:rPr>
                <w:b/>
                <w:i/>
              </w:rPr>
              <w:t>[PGRR118:  Replace paragraph (</w:t>
            </w:r>
            <w:r>
              <w:rPr>
                <w:b/>
                <w:i/>
              </w:rPr>
              <w:t>ii</w:t>
            </w:r>
            <w:r w:rsidRPr="00C26124">
              <w:rPr>
                <w:b/>
                <w:i/>
              </w:rPr>
              <w:t xml:space="preserve">) above </w:t>
            </w:r>
            <w:r>
              <w:rPr>
                <w:b/>
                <w:i/>
              </w:rPr>
              <w:t>with the following</w:t>
            </w:r>
            <w:r w:rsidRPr="00C26124">
              <w:rPr>
                <w:b/>
                <w:i/>
              </w:rPr>
              <w:t xml:space="preserve"> upon system implementation of NPRR1246:]</w:t>
            </w:r>
          </w:p>
          <w:p w14:paraId="5165C124" w14:textId="77777777" w:rsidR="00D72BCD" w:rsidRPr="00C26124" w:rsidRDefault="00D72BCD" w:rsidP="00825190">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41"/>
    <w:p w14:paraId="30A1F2CC" w14:textId="77777777" w:rsidR="00D72BCD" w:rsidRPr="00DD29C7" w:rsidRDefault="00D72BCD" w:rsidP="00825190">
      <w:pPr>
        <w:spacing w:before="240" w:after="240"/>
        <w:ind w:left="2160" w:hanging="720"/>
      </w:pPr>
      <w:r>
        <w:t>(iii)</w:t>
      </w:r>
      <w:r>
        <w:tab/>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w:t>
      </w:r>
      <w:r>
        <w:lastRenderedPageBreak/>
        <w:t>deemed to require further study in accordance with the process outlined in paragraph (</w:t>
      </w:r>
      <w:del w:id="42" w:author="ERCOT" w:date="2025-03-28T15:16:00Z">
        <w:r w:rsidDel="00321179">
          <w:delText>5</w:delText>
        </w:r>
      </w:del>
      <w:ins w:id="43" w:author="ERCOT" w:date="2025-03-28T15:16:00Z">
        <w:r>
          <w:t>6</w:t>
        </w:r>
      </w:ins>
      <w:r>
        <w:t xml:space="preserve">) of Section 5.5, Generator Commissioning and Continuing Operations; </w:t>
      </w:r>
      <w:r w:rsidRPr="00DD29C7">
        <w:t xml:space="preserve"> </w:t>
      </w:r>
    </w:p>
    <w:p w14:paraId="4FEC57E5" w14:textId="77777777" w:rsidR="00D72BCD" w:rsidRDefault="00D72BCD" w:rsidP="00825190">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38F4D996" w14:textId="77777777" w:rsidR="00D72BCD" w:rsidRPr="00CD7014" w:rsidRDefault="00D72BCD" w:rsidP="00825190">
      <w:pPr>
        <w:spacing w:after="240"/>
        <w:ind w:left="2160" w:hanging="720"/>
      </w:pPr>
      <w:r>
        <w:t>(v)</w:t>
      </w:r>
      <w:r>
        <w:tab/>
        <w:t>Increasing the aggregate nameplate capacity of a generator less than ten MW to ten MW or greater.</w:t>
      </w:r>
    </w:p>
    <w:p w14:paraId="244C30D3" w14:textId="77777777" w:rsidR="00D72BCD" w:rsidRDefault="00D72BCD" w:rsidP="00825190">
      <w:pPr>
        <w:pStyle w:val="BodyTextNumbered"/>
      </w:pPr>
      <w:r>
        <w:t>(2)</w:t>
      </w:r>
      <w:r>
        <w:tab/>
        <w:t>For the purposes of Section 5, the term “generator” includes but is not limited to a Generation Resource, SOG, and ESR.</w:t>
      </w:r>
    </w:p>
    <w:p w14:paraId="19F9E69F" w14:textId="77777777" w:rsidR="00D72BCD" w:rsidRDefault="00D72BCD" w:rsidP="00825190">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3111EAE" w14:textId="77777777" w:rsidR="00D72BCD" w:rsidRDefault="00D72BCD" w:rsidP="00825190">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2D2C689" w14:textId="77777777" w:rsidR="00D72BCD" w:rsidRDefault="00D72BCD" w:rsidP="00825190">
      <w:pPr>
        <w:pStyle w:val="BodyTextNumbered"/>
      </w:pPr>
      <w:r>
        <w:t>(5)</w:t>
      </w:r>
      <w:r>
        <w:tab/>
        <w:t xml:space="preserve">Notwithstanding paragraphs (3) and (4), above, if a Resource Entity is proposing to increase a generator’s real power rating by ten MW or </w:t>
      </w:r>
      <w:proofErr w:type="gramStart"/>
      <w:r>
        <w:t>more, or</w:t>
      </w:r>
      <w:proofErr w:type="gramEnd"/>
      <w:r>
        <w:t xml:space="preserve">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4B1760FE" w14:textId="77777777" w:rsidR="00D72BCD" w:rsidRDefault="00D72BCD" w:rsidP="00825190">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AF0C757" w14:textId="77777777" w:rsidR="00D72BCD" w:rsidRDefault="00D72BCD" w:rsidP="00825190">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621C30FE" w14:textId="77777777" w:rsidR="00D72BCD" w:rsidRDefault="00D72BCD" w:rsidP="00825190">
      <w:pPr>
        <w:pStyle w:val="H3"/>
      </w:pPr>
      <w:bookmarkStart w:id="44" w:name="_Toc194047581"/>
      <w:bookmarkEnd w:id="33"/>
      <w:r w:rsidRPr="00DF4AA8">
        <w:rPr>
          <w:szCs w:val="24"/>
        </w:rPr>
        <w:t>5.</w:t>
      </w:r>
      <w:r>
        <w:rPr>
          <w:szCs w:val="24"/>
        </w:rPr>
        <w:t>3</w:t>
      </w:r>
      <w:r w:rsidRPr="00DF4AA8">
        <w:rPr>
          <w:szCs w:val="24"/>
        </w:rPr>
        <w:t>.2</w:t>
      </w:r>
      <w:r w:rsidRPr="00DF4AA8">
        <w:rPr>
          <w:szCs w:val="24"/>
        </w:rPr>
        <w:tab/>
        <w:t>Full Interconnection Study</w:t>
      </w:r>
      <w:bookmarkEnd w:id="44"/>
    </w:p>
    <w:p w14:paraId="6E9058B0" w14:textId="77777777" w:rsidR="00D72BCD" w:rsidRDefault="00D72BCD" w:rsidP="00825190">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 xml:space="preserve">the reliability impact of a large generator </w:t>
      </w:r>
      <w:r>
        <w:rPr>
          <w:szCs w:val="24"/>
        </w:rPr>
        <w:lastRenderedPageBreak/>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C26124" w14:paraId="28A59230"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32A73EAA" w14:textId="77777777" w:rsidR="00D72BCD" w:rsidRPr="00C26124" w:rsidRDefault="00D72BCD" w:rsidP="00825190">
            <w:pPr>
              <w:spacing w:before="120" w:after="240"/>
              <w:rPr>
                <w:b/>
                <w:i/>
              </w:rPr>
            </w:pPr>
            <w:r w:rsidRPr="00C26124">
              <w:rPr>
                <w:b/>
                <w:i/>
              </w:rPr>
              <w:t>[PGRR118:  Replace paragraph (</w:t>
            </w:r>
            <w:r>
              <w:rPr>
                <w:b/>
                <w:i/>
              </w:rPr>
              <w:t>1</w:t>
            </w:r>
            <w:r w:rsidRPr="00C26124">
              <w:rPr>
                <w:b/>
                <w:i/>
              </w:rPr>
              <w:t>) above</w:t>
            </w:r>
            <w:r>
              <w:rPr>
                <w:b/>
                <w:i/>
              </w:rPr>
              <w:t xml:space="preserve"> with the following</w:t>
            </w:r>
            <w:r w:rsidRPr="00C26124">
              <w:rPr>
                <w:b/>
                <w:i/>
              </w:rPr>
              <w:t xml:space="preserve"> upon system implementation of NPRR1246:]</w:t>
            </w:r>
          </w:p>
          <w:p w14:paraId="551BDACB" w14:textId="77777777" w:rsidR="00D72BCD" w:rsidRPr="00C26124" w:rsidRDefault="00D72BCD" w:rsidP="00825190">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72E5F940" w14:textId="77777777" w:rsidR="00D72BCD" w:rsidRDefault="00D72BCD" w:rsidP="00825190">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7B9806D4" w14:textId="77777777" w:rsidR="00D72BCD" w:rsidRDefault="00D72BCD" w:rsidP="00825190">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124AF984" w14:textId="77777777" w:rsidR="00D72BCD" w:rsidRDefault="00D72BCD" w:rsidP="00825190">
      <w:pPr>
        <w:pStyle w:val="BodyTextNumbered"/>
        <w:ind w:left="1440"/>
        <w:rPr>
          <w:szCs w:val="24"/>
        </w:rPr>
      </w:pPr>
      <w:r>
        <w:rPr>
          <w:szCs w:val="24"/>
        </w:rPr>
        <w:t>(a)</w:t>
      </w:r>
      <w:r>
        <w:rPr>
          <w:szCs w:val="24"/>
        </w:rPr>
        <w:tab/>
        <w:t>A request to proceed with the FIS via the online RIOO system;</w:t>
      </w:r>
    </w:p>
    <w:p w14:paraId="6152F23A" w14:textId="77777777" w:rsidR="00D72BCD" w:rsidRDefault="00D72BCD" w:rsidP="00825190">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w:t>
      </w:r>
      <w:ins w:id="45" w:author="ERCOT" w:date="2025-03-28T15:20:00Z">
        <w:r>
          <w:rPr>
            <w:szCs w:val="24"/>
          </w:rPr>
          <w:t>;</w:t>
        </w:r>
      </w:ins>
      <w:del w:id="46" w:author="ERCOT" w:date="2025-03-28T15:20:00Z">
        <w:r w:rsidDel="00321179">
          <w:rPr>
            <w:szCs w:val="24"/>
          </w:rPr>
          <w:delText>.  This information includes, among other things, the appropriate d</w:delText>
        </w:r>
        <w:r w:rsidRPr="00DD1DA0" w:rsidDel="00321179">
          <w:rPr>
            <w:szCs w:val="24"/>
          </w:rPr>
          <w:delText xml:space="preserve">ynamic model </w:delText>
        </w:r>
        <w:r w:rsidDel="00321179">
          <w:rPr>
            <w:szCs w:val="24"/>
          </w:rPr>
          <w:delText>for</w:delText>
        </w:r>
        <w:r w:rsidRPr="00DD1DA0" w:rsidDel="00321179">
          <w:rPr>
            <w:szCs w:val="24"/>
          </w:rPr>
          <w:delText xml:space="preserve"> the proposed </w:delText>
        </w:r>
        <w:r w:rsidDel="00321179">
          <w:rPr>
            <w:szCs w:val="24"/>
          </w:rPr>
          <w:delText>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Pr>
          <w:szCs w:val="24"/>
        </w:rPr>
        <w:t xml:space="preserve"> </w:t>
      </w:r>
      <w:del w:id="47" w:author="ERCOT" w:date="2025-03-28T15:20:00Z">
        <w:r w:rsidDel="00321179">
          <w:rPr>
            <w:szCs w:val="24"/>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DD1DA0" w:rsidDel="00321179">
          <w:delText xml:space="preserve">If no compatible model exists, the IE shall work with a consultant or software vendor to develop and supply accurate/appropriate models along with other associated data.  These models shall be incorporated into the standard model libraries of </w:delText>
        </w:r>
        <w:r w:rsidDel="00321179">
          <w:delText>all</w:delText>
        </w:r>
        <w:r w:rsidRPr="00DD1DA0" w:rsidDel="00321179">
          <w:delText xml:space="preserve"> software packages</w:delText>
        </w:r>
        <w:r w:rsidRPr="00584928" w:rsidDel="00321179">
          <w:delText>;</w:delText>
        </w:r>
      </w:del>
    </w:p>
    <w:p w14:paraId="46237A87" w14:textId="77777777" w:rsidR="00D72BCD" w:rsidRDefault="00D72BCD" w:rsidP="00825190">
      <w:pPr>
        <w:pStyle w:val="BodyTextNumbered"/>
        <w:ind w:left="1440"/>
        <w:rPr>
          <w:szCs w:val="24"/>
        </w:rPr>
      </w:pPr>
      <w:r w:rsidRPr="0037188C">
        <w:rPr>
          <w:szCs w:val="24"/>
        </w:rPr>
        <w:lastRenderedPageBreak/>
        <w:t>(c)</w:t>
      </w:r>
      <w:r w:rsidRPr="0037188C">
        <w:rPr>
          <w:szCs w:val="24"/>
        </w:rPr>
        <w:tab/>
        <w:t>A</w:t>
      </w:r>
      <w:r>
        <w:rPr>
          <w:szCs w:val="24"/>
        </w:rPr>
        <w:t>n</w:t>
      </w:r>
      <w:r w:rsidRPr="0037188C">
        <w:rPr>
          <w:szCs w:val="24"/>
        </w:rPr>
        <w:t xml:space="preserve"> </w:t>
      </w:r>
      <w:r>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5A20769E" w14:textId="77777777" w:rsidR="00D72BCD" w:rsidRPr="00125FDA" w:rsidRDefault="00D72BCD" w:rsidP="00825190">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2A73629E" w14:textId="77777777" w:rsidR="00D72BCD" w:rsidRDefault="00D72BCD" w:rsidP="00825190">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279B0B5C" w14:textId="77777777" w:rsidR="00D72BCD" w:rsidRPr="00584928" w:rsidRDefault="00D72BCD" w:rsidP="00825190">
      <w:pPr>
        <w:pStyle w:val="BodyTextNumbered"/>
        <w:ind w:left="1440"/>
        <w:rPr>
          <w:szCs w:val="24"/>
        </w:rPr>
      </w:pPr>
      <w:proofErr w:type="gramStart"/>
      <w:r w:rsidRPr="00584928">
        <w:rPr>
          <w:szCs w:val="24"/>
        </w:rPr>
        <w:t>(d)</w:t>
      </w:r>
      <w:r w:rsidRPr="00584928">
        <w:rPr>
          <w:szCs w:val="24"/>
        </w:rPr>
        <w:tab/>
        <w:t>Proof</w:t>
      </w:r>
      <w:proofErr w:type="gramEnd"/>
      <w:r w:rsidRPr="00584928">
        <w:rPr>
          <w:szCs w:val="24"/>
        </w:rPr>
        <w:t xml:space="preserve"> of site control as </w:t>
      </w:r>
      <w:r w:rsidRPr="002C3C0A">
        <w:rPr>
          <w:szCs w:val="24"/>
        </w:rPr>
        <w:t xml:space="preserve">described in Section </w:t>
      </w:r>
      <w:r w:rsidRPr="002A3F11">
        <w:rPr>
          <w:szCs w:val="24"/>
        </w:rPr>
        <w:t>5.3.2.1, Proof of Site Control</w:t>
      </w:r>
      <w:r w:rsidRPr="002C3C0A">
        <w:rPr>
          <w:szCs w:val="24"/>
        </w:rPr>
        <w:t>; and</w:t>
      </w:r>
    </w:p>
    <w:p w14:paraId="020F9899" w14:textId="77777777" w:rsidR="00D72BCD" w:rsidRPr="00584928" w:rsidRDefault="00D72BCD" w:rsidP="00825190">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2B5DE6B2" w14:textId="77777777" w:rsidR="00D72BCD" w:rsidRPr="00584928" w:rsidRDefault="00D72BCD" w:rsidP="00825190">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4C680E96" w14:textId="77777777" w:rsidR="00D72BCD" w:rsidRDefault="00D72BCD" w:rsidP="00825190">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72BCD" w:rsidRPr="00C26124" w14:paraId="54C74D1A" w14:textId="77777777" w:rsidTr="00825190">
        <w:tc>
          <w:tcPr>
            <w:tcW w:w="9445" w:type="dxa"/>
            <w:tcBorders>
              <w:top w:val="single" w:sz="4" w:space="0" w:color="auto"/>
              <w:left w:val="single" w:sz="4" w:space="0" w:color="auto"/>
              <w:bottom w:val="single" w:sz="4" w:space="0" w:color="auto"/>
              <w:right w:val="single" w:sz="4" w:space="0" w:color="auto"/>
            </w:tcBorders>
            <w:shd w:val="clear" w:color="auto" w:fill="D9D9D9"/>
          </w:tcPr>
          <w:p w14:paraId="4F046BC1" w14:textId="77777777" w:rsidR="00D72BCD" w:rsidRPr="00C26124" w:rsidRDefault="00D72BCD" w:rsidP="00825190">
            <w:pPr>
              <w:spacing w:before="120" w:after="240"/>
              <w:rPr>
                <w:b/>
                <w:i/>
              </w:rPr>
            </w:pPr>
            <w:r w:rsidRPr="00C26124">
              <w:rPr>
                <w:b/>
                <w:i/>
              </w:rPr>
              <w:t>[PGRR118:  Replace paragraph (</w:t>
            </w:r>
            <w:r>
              <w:rPr>
                <w:b/>
                <w:i/>
              </w:rPr>
              <w:t>e</w:t>
            </w:r>
            <w:r w:rsidRPr="00C26124">
              <w:rPr>
                <w:b/>
                <w:i/>
              </w:rPr>
              <w:t xml:space="preserve">) above </w:t>
            </w:r>
            <w:r>
              <w:rPr>
                <w:b/>
                <w:i/>
              </w:rPr>
              <w:t>with the following</w:t>
            </w:r>
            <w:r w:rsidRPr="00C26124">
              <w:rPr>
                <w:b/>
                <w:i/>
              </w:rPr>
              <w:t xml:space="preserve"> upon system implementation of NPRR1246:]</w:t>
            </w:r>
          </w:p>
          <w:p w14:paraId="77A6AE17" w14:textId="77777777" w:rsidR="00D72BCD" w:rsidRPr="00584928" w:rsidRDefault="00D72BCD" w:rsidP="00825190">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5071A689" w14:textId="77777777" w:rsidR="00D72BCD" w:rsidRPr="00584928" w:rsidRDefault="00D72BCD" w:rsidP="00825190">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330EAB1D" w14:textId="77777777" w:rsidR="00D72BCD" w:rsidRPr="00C26124" w:rsidRDefault="00D72BCD" w:rsidP="00825190">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7CE5C8EA" w14:textId="77777777" w:rsidR="00D72BCD" w:rsidRDefault="00D72BCD" w:rsidP="00825190">
      <w:pPr>
        <w:pStyle w:val="BodyTextNumbered"/>
        <w:spacing w:before="240"/>
        <w:rPr>
          <w:ins w:id="48" w:author="ERCOT" w:date="2025-03-28T15:21:00Z"/>
          <w:szCs w:val="24"/>
        </w:rPr>
      </w:pPr>
      <w:ins w:id="49" w:author="ERCOT" w:date="2025-03-28T15:21:00Z">
        <w:r>
          <w:rPr>
            <w:szCs w:val="24"/>
          </w:rPr>
          <w:t>(4)</w:t>
        </w:r>
        <w:r>
          <w:rPr>
            <w:szCs w:val="24"/>
          </w:rPr>
          <w:tab/>
          <w:t>To initiate an FIS stability study, the IE must submit via the online RIOO system the required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w:t>
        </w:r>
        <w:r>
          <w:rPr>
            <w:szCs w:val="24"/>
          </w:rPr>
          <w:lastRenderedPageBreak/>
          <w:t xml:space="preserve">compatible with the current version of the planning and operations model software as described in the Dynamics Working Group Procedure Manual.  </w:t>
        </w:r>
        <w:r w:rsidRPr="00DD1DA0">
          <w:t>If no compatible model exists, the IE shall work with a consultant or software vendor to develop and supply accurate</w:t>
        </w:r>
        <w:r>
          <w:t xml:space="preserve"> and </w:t>
        </w:r>
        <w:r w:rsidRPr="00DD1DA0">
          <w:t xml:space="preserve">appropriate models along with other associated data.  These models shall be incorporated into the standard model libraries of </w:t>
        </w:r>
        <w:r>
          <w:t>all</w:t>
        </w:r>
        <w:r w:rsidRPr="00DD1DA0">
          <w:t xml:space="preserve"> software packages</w:t>
        </w:r>
        <w:r>
          <w:t>.</w:t>
        </w:r>
      </w:ins>
    </w:p>
    <w:p w14:paraId="1659BD7C" w14:textId="77777777" w:rsidR="00D72BCD" w:rsidRDefault="00D72BCD" w:rsidP="00825190">
      <w:pPr>
        <w:pStyle w:val="BodyTextNumbered"/>
        <w:spacing w:before="240"/>
        <w:rPr>
          <w:szCs w:val="24"/>
        </w:rPr>
      </w:pPr>
      <w:r w:rsidRPr="00DF4AA8">
        <w:rPr>
          <w:szCs w:val="24"/>
        </w:rPr>
        <w:t>(</w:t>
      </w:r>
      <w:del w:id="50" w:author="ERCOT" w:date="2025-03-28T15:22:00Z">
        <w:r w:rsidDel="00ED014B">
          <w:rPr>
            <w:szCs w:val="24"/>
          </w:rPr>
          <w:delText>4</w:delText>
        </w:r>
      </w:del>
      <w:ins w:id="51" w:author="ERCOT" w:date="2025-03-28T15:22:00Z">
        <w:r>
          <w:rPr>
            <w:szCs w:val="24"/>
          </w:rPr>
          <w:t>5</w:t>
        </w:r>
      </w:ins>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 xml:space="preserve">pplication </w:t>
      </w:r>
      <w:proofErr w:type="gramStart"/>
      <w:r w:rsidRPr="00AF6B57">
        <w:rPr>
          <w:szCs w:val="24"/>
        </w:rPr>
        <w:t>complete</w:t>
      </w:r>
      <w:r>
        <w:rPr>
          <w:szCs w:val="24"/>
        </w:rPr>
        <w:t>, but</w:t>
      </w:r>
      <w:proofErr w:type="gramEnd"/>
      <w:r>
        <w:rPr>
          <w:szCs w:val="24"/>
        </w:rPr>
        <w:t xml:space="preserve">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0BC6F6EC" w14:textId="77777777" w:rsidR="00D72BCD" w:rsidRDefault="00D72BCD" w:rsidP="00825190">
      <w:pPr>
        <w:pStyle w:val="BodyTextNumbered"/>
        <w:rPr>
          <w:szCs w:val="24"/>
        </w:rPr>
      </w:pPr>
      <w:r>
        <w:rPr>
          <w:szCs w:val="24"/>
        </w:rPr>
        <w:t>(</w:t>
      </w:r>
      <w:del w:id="52" w:author="ERCOT" w:date="2025-03-28T15:22:00Z">
        <w:r w:rsidDel="00ED014B">
          <w:rPr>
            <w:szCs w:val="24"/>
          </w:rPr>
          <w:delText>5</w:delText>
        </w:r>
      </w:del>
      <w:ins w:id="53" w:author="ERCOT" w:date="2025-03-28T15:22:00Z">
        <w:r>
          <w:rPr>
            <w:szCs w:val="24"/>
          </w:rPr>
          <w:t>6</w:t>
        </w:r>
      </w:ins>
      <w:r>
        <w:rPr>
          <w:szCs w:val="24"/>
        </w:rPr>
        <w:t>)</w:t>
      </w:r>
      <w:r>
        <w:rPr>
          <w:szCs w:val="24"/>
        </w:rPr>
        <w:tab/>
        <w:t>Payment of the ERCOT FIS Application Fee does not affect the IE’s independent responsibility to pay for FIS studies conducted by the TSP or for any DSP studies.</w:t>
      </w:r>
    </w:p>
    <w:p w14:paraId="6AFB6A0A" w14:textId="77777777" w:rsidR="00D72BCD" w:rsidRDefault="00D72BCD" w:rsidP="00825190">
      <w:pPr>
        <w:spacing w:after="240"/>
        <w:ind w:left="720" w:hanging="720"/>
      </w:pPr>
      <w:r w:rsidRPr="00DF4AA8">
        <w:t>(</w:t>
      </w:r>
      <w:del w:id="54" w:author="ERCOT" w:date="2025-03-28T15:22:00Z">
        <w:r w:rsidDel="00ED014B">
          <w:delText>6</w:delText>
        </w:r>
      </w:del>
      <w:ins w:id="55" w:author="ERCOT" w:date="2025-03-28T15:22:00Z">
        <w:r>
          <w:t>7</w:t>
        </w:r>
      </w:ins>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A1FE536" w14:textId="77777777" w:rsidR="00D72BCD" w:rsidRDefault="00D72BCD" w:rsidP="00825190">
      <w:pPr>
        <w:spacing w:after="240"/>
        <w:ind w:left="720" w:hanging="720"/>
      </w:pPr>
      <w:r>
        <w:t>(</w:t>
      </w:r>
      <w:del w:id="56" w:author="ERCOT" w:date="2025-03-28T15:22:00Z">
        <w:r w:rsidDel="00ED014B">
          <w:delText>7</w:delText>
        </w:r>
      </w:del>
      <w:ins w:id="57" w:author="ERCOT" w:date="2025-03-28T15:22:00Z">
        <w:r>
          <w:t>8</w:t>
        </w:r>
      </w:ins>
      <w:r>
        <w:t>)</w:t>
      </w:r>
      <w:r>
        <w:tab/>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bookmarkEnd w:id="34"/>
    <w:bookmarkEnd w:id="35"/>
    <w:bookmarkEnd w:id="36"/>
    <w:bookmarkEnd w:id="37"/>
    <w:bookmarkEnd w:id="38"/>
    <w:bookmarkEnd w:id="39"/>
    <w:p w14:paraId="44A931E4" w14:textId="77777777" w:rsidR="00D72BCD" w:rsidRPr="00093011" w:rsidRDefault="00D72BCD" w:rsidP="00825190">
      <w:pPr>
        <w:keepNext/>
        <w:tabs>
          <w:tab w:val="left" w:pos="900"/>
        </w:tabs>
        <w:spacing w:before="240" w:after="240"/>
        <w:ind w:left="907" w:hanging="907"/>
        <w:outlineLvl w:val="1"/>
        <w:rPr>
          <w:b/>
          <w:szCs w:val="20"/>
        </w:rPr>
      </w:pPr>
      <w:r w:rsidRPr="00093011">
        <w:rPr>
          <w:b/>
          <w:szCs w:val="20"/>
        </w:rPr>
        <w:t>6.9</w:t>
      </w:r>
      <w:r w:rsidRPr="00093011">
        <w:rPr>
          <w:b/>
          <w:szCs w:val="20"/>
        </w:rPr>
        <w:tab/>
        <w:t>Addition of Proposed Generation to the Planning Models</w:t>
      </w:r>
      <w:bookmarkEnd w:id="40"/>
    </w:p>
    <w:p w14:paraId="29EBD989" w14:textId="77777777" w:rsidR="00D72BCD" w:rsidRPr="00093011" w:rsidRDefault="00D72BCD" w:rsidP="00825190">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8053136" w14:textId="77777777" w:rsidR="00D72BCD" w:rsidRPr="00093011" w:rsidRDefault="00D72BCD" w:rsidP="00825190">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5A3DD9A7" w14:textId="77777777" w:rsidR="00D72BCD" w:rsidRPr="00093011" w:rsidRDefault="00D72BCD" w:rsidP="00825190">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11D3D13C" w14:textId="77777777" w:rsidR="00D72BCD" w:rsidRPr="00093011" w:rsidRDefault="00D72BCD" w:rsidP="00825190">
      <w:pPr>
        <w:spacing w:after="240"/>
        <w:ind w:left="1440" w:hanging="720"/>
        <w:rPr>
          <w:szCs w:val="20"/>
          <w:lang w:eastAsia="x-none"/>
        </w:rPr>
      </w:pPr>
      <w:r w:rsidRPr="00093011">
        <w:rPr>
          <w:szCs w:val="20"/>
          <w:lang w:eastAsia="x-none"/>
        </w:rPr>
        <w:lastRenderedPageBreak/>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060E9E0D" w14:textId="77777777" w:rsidR="00D72BCD" w:rsidRPr="00093011" w:rsidRDefault="00D72BCD" w:rsidP="00825190">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79D2157C" w14:textId="77777777" w:rsidR="00D72BCD" w:rsidRPr="00093011" w:rsidRDefault="00D72BCD" w:rsidP="00825190">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0B8F422B" w14:textId="77777777" w:rsidR="00D72BCD" w:rsidRPr="00093011" w:rsidRDefault="00D72BCD" w:rsidP="00825190">
      <w:pPr>
        <w:spacing w:after="240"/>
        <w:ind w:left="2880" w:hanging="720"/>
      </w:pPr>
      <w:r w:rsidRPr="00093011">
        <w:t>(A)</w:t>
      </w:r>
      <w:r w:rsidRPr="00093011">
        <w:tab/>
        <w:t>A notice to proceed with the construction of the interconnection; and</w:t>
      </w:r>
    </w:p>
    <w:p w14:paraId="11EA1283" w14:textId="77777777" w:rsidR="00D72BCD" w:rsidRPr="00093011" w:rsidRDefault="00D72BCD" w:rsidP="00825190">
      <w:pPr>
        <w:spacing w:after="240"/>
        <w:ind w:left="2880" w:hanging="720"/>
      </w:pPr>
      <w:r w:rsidRPr="00093011">
        <w:t>(B)</w:t>
      </w:r>
      <w:r w:rsidRPr="00093011">
        <w:tab/>
        <w:t xml:space="preserve">The financial security required to fund the interconnection facilities; or </w:t>
      </w:r>
    </w:p>
    <w:p w14:paraId="5BD4E97B" w14:textId="77777777" w:rsidR="00D72BCD" w:rsidRPr="00093011" w:rsidRDefault="00D72BCD" w:rsidP="00825190">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120DEEE0" w14:textId="77777777" w:rsidR="00D72BCD" w:rsidRPr="00093011" w:rsidRDefault="00D72BCD" w:rsidP="00825190">
      <w:pPr>
        <w:spacing w:after="240"/>
        <w:ind w:left="2880" w:hanging="720"/>
      </w:pPr>
      <w:r w:rsidRPr="00093011">
        <w:t>(A)</w:t>
      </w:r>
      <w:r w:rsidRPr="00093011">
        <w:tab/>
        <w:t>A written notice from the TSP that the IE has provided notice to proceed with the construction of the interconnection; and</w:t>
      </w:r>
    </w:p>
    <w:p w14:paraId="3B91BD06" w14:textId="77777777" w:rsidR="00D72BCD" w:rsidRPr="00093011" w:rsidRDefault="00D72BCD" w:rsidP="00825190">
      <w:pPr>
        <w:spacing w:after="240"/>
        <w:ind w:left="2880" w:hanging="720"/>
      </w:pPr>
      <w:r w:rsidRPr="00093011">
        <w:t>(B)</w:t>
      </w:r>
      <w:r w:rsidRPr="00093011">
        <w:tab/>
        <w:t xml:space="preserve">The required financial security; or </w:t>
      </w:r>
    </w:p>
    <w:p w14:paraId="610D6B1D" w14:textId="77777777" w:rsidR="00D72BCD" w:rsidRPr="00093011" w:rsidRDefault="00D72BCD" w:rsidP="00825190">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AD332DE" w14:textId="77777777" w:rsidR="00D72BCD" w:rsidRPr="00093011" w:rsidRDefault="00D72BCD" w:rsidP="00825190">
      <w:pPr>
        <w:spacing w:after="240"/>
        <w:ind w:left="720" w:hanging="720"/>
        <w:rPr>
          <w:szCs w:val="20"/>
        </w:rPr>
      </w:pPr>
      <w:proofErr w:type="gramStart"/>
      <w:r w:rsidRPr="00093011">
        <w:rPr>
          <w:iCs/>
          <w:szCs w:val="20"/>
          <w:lang w:eastAsia="x-none"/>
        </w:rPr>
        <w:t>(2)</w:t>
      </w:r>
      <w:r w:rsidRPr="00093011">
        <w:rPr>
          <w:iCs/>
          <w:szCs w:val="20"/>
          <w:lang w:eastAsia="x-none"/>
        </w:rPr>
        <w:tab/>
        <w:t>Upon</w:t>
      </w:r>
      <w:proofErr w:type="gramEnd"/>
      <w:r w:rsidRPr="00093011">
        <w:rPr>
          <w:iCs/>
          <w:szCs w:val="20"/>
          <w:lang w:eastAsia="x-none"/>
        </w:rPr>
        <w:t xml:space="preserve">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35347BC" w14:textId="77777777" w:rsidR="00D72BCD" w:rsidRDefault="00D72BCD" w:rsidP="00825190">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5CF3F660" w14:textId="77777777" w:rsidR="00CB577F" w:rsidRPr="00324479" w:rsidRDefault="00D72BCD" w:rsidP="00B94900">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163F9D1D" w14:textId="77777777" w:rsidR="00D72BCD" w:rsidRDefault="00D72BCD" w:rsidP="00825190">
      <w:pPr>
        <w:spacing w:after="240"/>
        <w:ind w:left="720" w:hanging="720"/>
        <w:rPr>
          <w:ins w:id="58" w:author="ERCOT" w:date="2025-02-25T17:07:00Z"/>
          <w:szCs w:val="20"/>
          <w:lang w:eastAsia="x-none"/>
        </w:rPr>
      </w:pPr>
      <w:ins w:id="59" w:author="ERCOT" w:date="2025-02-25T17:07:00Z">
        <w:r>
          <w:rPr>
            <w:iCs/>
          </w:rPr>
          <w:lastRenderedPageBreak/>
          <w:t>(5)</w:t>
        </w:r>
        <w:r>
          <w:rPr>
            <w:iCs/>
          </w:rPr>
          <w:tab/>
        </w:r>
        <w:r>
          <w:rPr>
            <w:szCs w:val="20"/>
          </w:rPr>
          <w:t xml:space="preserve">ERCOT may include </w:t>
        </w:r>
        <w:r>
          <w:rPr>
            <w:szCs w:val="20"/>
            <w:lang w:eastAsia="x-none"/>
          </w:rPr>
          <w:t xml:space="preserve">large generators that have not met </w:t>
        </w:r>
      </w:ins>
      <w:ins w:id="60" w:author="ERCOT" w:date="2025-03-11T20:51:00Z">
        <w:r>
          <w:rPr>
            <w:szCs w:val="20"/>
            <w:lang w:eastAsia="x-none"/>
          </w:rPr>
          <w:t xml:space="preserve">all of </w:t>
        </w:r>
      </w:ins>
      <w:ins w:id="61" w:author="ERCOT" w:date="2025-02-25T17:07:00Z">
        <w:r>
          <w:rPr>
            <w:szCs w:val="20"/>
            <w:lang w:eastAsia="x-none"/>
          </w:rPr>
          <w:t xml:space="preserve">the requirements </w:t>
        </w:r>
      </w:ins>
      <w:ins w:id="62" w:author="ERCOT" w:date="2025-03-11T20:51:00Z">
        <w:r>
          <w:rPr>
            <w:szCs w:val="20"/>
            <w:lang w:eastAsia="x-none"/>
          </w:rPr>
          <w:t>of</w:t>
        </w:r>
      </w:ins>
      <w:ins w:id="63" w:author="ERCOT" w:date="2025-02-25T17:07:00Z">
        <w:r>
          <w:rPr>
            <w:szCs w:val="20"/>
            <w:lang w:eastAsia="x-none"/>
          </w:rPr>
          <w:t xml:space="preserve"> paragraph (1) above </w:t>
        </w:r>
        <w:r>
          <w:rPr>
            <w:szCs w:val="20"/>
          </w:rPr>
          <w:t>in the base cases created and maintained by SSWG to ensure that sufficient generation is available to meet the demand</w:t>
        </w:r>
      </w:ins>
      <w:ins w:id="64" w:author="ERCOT" w:date="2025-03-12T09:19:00Z">
        <w:r>
          <w:rPr>
            <w:szCs w:val="20"/>
          </w:rPr>
          <w:t xml:space="preserve"> </w:t>
        </w:r>
      </w:ins>
      <w:ins w:id="65" w:author="ERCOT" w:date="2025-02-25T17:07:00Z">
        <w:r>
          <w:rPr>
            <w:szCs w:val="20"/>
          </w:rPr>
          <w:t xml:space="preserve">in the base cases. </w:t>
        </w:r>
      </w:ins>
      <w:ins w:id="66" w:author="ERCOT" w:date="2025-03-28T14:46:00Z">
        <w:r>
          <w:rPr>
            <w:szCs w:val="20"/>
          </w:rPr>
          <w:t xml:space="preserve"> </w:t>
        </w:r>
      </w:ins>
      <w:ins w:id="67" w:author="ERCOT" w:date="2025-02-25T17:07:00Z">
        <w:r>
          <w:rPr>
            <w:szCs w:val="20"/>
          </w:rPr>
          <w:t xml:space="preserve">These large generators may be </w:t>
        </w:r>
      </w:ins>
      <w:ins w:id="68" w:author="ERCOT" w:date="2025-03-11T20:03:00Z">
        <w:r>
          <w:rPr>
            <w:szCs w:val="20"/>
          </w:rPr>
          <w:t>added to the base cases</w:t>
        </w:r>
      </w:ins>
      <w:ins w:id="69" w:author="ERCOT" w:date="2025-02-25T17:07:00Z">
        <w:r>
          <w:rPr>
            <w:szCs w:val="20"/>
          </w:rPr>
          <w:t xml:space="preserve"> in the following order</w:t>
        </w:r>
      </w:ins>
      <w:ins w:id="70" w:author="ERCOT" w:date="2025-03-11T20:04:00Z">
        <w:r>
          <w:rPr>
            <w:szCs w:val="20"/>
          </w:rPr>
          <w:t xml:space="preserve"> until the demand</w:t>
        </w:r>
      </w:ins>
      <w:ins w:id="71" w:author="ERCOT" w:date="2025-03-28T14:47:00Z">
        <w:r>
          <w:rPr>
            <w:szCs w:val="20"/>
          </w:rPr>
          <w:t xml:space="preserve"> </w:t>
        </w:r>
      </w:ins>
      <w:ins w:id="72" w:author="ERCOT" w:date="2025-03-13T10:35:00Z">
        <w:r>
          <w:rPr>
            <w:szCs w:val="20"/>
          </w:rPr>
          <w:t xml:space="preserve">is </w:t>
        </w:r>
      </w:ins>
      <w:ins w:id="73" w:author="ERCOT" w:date="2025-03-11T20:04:00Z">
        <w:r>
          <w:rPr>
            <w:szCs w:val="20"/>
          </w:rPr>
          <w:t>met</w:t>
        </w:r>
      </w:ins>
      <w:ins w:id="74" w:author="ERCOT" w:date="2025-02-25T17:07:00Z">
        <w:r>
          <w:rPr>
            <w:szCs w:val="20"/>
          </w:rPr>
          <w:t>:</w:t>
        </w:r>
      </w:ins>
    </w:p>
    <w:p w14:paraId="217B2C04" w14:textId="77777777" w:rsidR="00D72BCD" w:rsidRDefault="00D72BCD" w:rsidP="00825190">
      <w:pPr>
        <w:spacing w:after="240"/>
        <w:ind w:left="1440" w:hanging="720"/>
        <w:rPr>
          <w:ins w:id="75" w:author="ERCOT" w:date="2025-02-25T17:07:00Z"/>
          <w:szCs w:val="20"/>
        </w:rPr>
      </w:pPr>
      <w:ins w:id="76" w:author="ERCOT" w:date="2025-02-25T17:07:00Z">
        <w:r>
          <w:rPr>
            <w:szCs w:val="20"/>
            <w:lang w:eastAsia="x-none"/>
          </w:rPr>
          <w:t>(a)</w:t>
        </w:r>
        <w:r>
          <w:rPr>
            <w:szCs w:val="20"/>
            <w:lang w:eastAsia="x-none"/>
          </w:rPr>
          <w:tab/>
          <w:t>Large generators that meet the conditions of paragraph (1) of Section 5.2.1, and have a</w:t>
        </w:r>
        <w:r w:rsidRPr="00093011">
          <w:rPr>
            <w:szCs w:val="20"/>
          </w:rPr>
          <w:t xml:space="preserve"> signed SGIA </w:t>
        </w:r>
        <w:r>
          <w:rPr>
            <w:szCs w:val="20"/>
          </w:rPr>
          <w:t>submitted by</w:t>
        </w:r>
        <w:r w:rsidRPr="00093011">
          <w:rPr>
            <w:szCs w:val="20"/>
          </w:rPr>
          <w:t xml:space="preserve"> the TSP</w:t>
        </w:r>
        <w:r>
          <w:rPr>
            <w:szCs w:val="20"/>
          </w:rPr>
          <w:t xml:space="preserve"> via the online RIOO system;</w:t>
        </w:r>
      </w:ins>
    </w:p>
    <w:p w14:paraId="0D545E10" w14:textId="77777777" w:rsidR="00D72BCD" w:rsidRDefault="00D72BCD" w:rsidP="00825190">
      <w:pPr>
        <w:spacing w:after="240"/>
        <w:ind w:left="1440" w:hanging="720"/>
        <w:rPr>
          <w:ins w:id="77" w:author="ERCOT" w:date="2025-02-25T17:07:00Z"/>
          <w:szCs w:val="20"/>
          <w:lang w:eastAsia="x-none"/>
        </w:rPr>
      </w:pPr>
      <w:ins w:id="78" w:author="ERCOT" w:date="2025-02-25T17:07:00Z">
        <w:r>
          <w:rPr>
            <w:szCs w:val="20"/>
          </w:rPr>
          <w:t>(b)</w:t>
        </w:r>
        <w:r>
          <w:rPr>
            <w:szCs w:val="20"/>
          </w:rPr>
          <w:tab/>
        </w:r>
        <w:r>
          <w:rPr>
            <w:szCs w:val="20"/>
            <w:lang w:eastAsia="x-none"/>
          </w:rPr>
          <w:t>Large generators that meet the conditions of paragraph (1) of Section 5.2.1, and have completed the FIS;</w:t>
        </w:r>
      </w:ins>
    </w:p>
    <w:p w14:paraId="78A93FA9" w14:textId="77777777" w:rsidR="00D72BCD" w:rsidRDefault="00D72BCD" w:rsidP="00825190">
      <w:pPr>
        <w:spacing w:after="240"/>
        <w:ind w:left="1440" w:hanging="720"/>
        <w:rPr>
          <w:ins w:id="79" w:author="ERCOT" w:date="2025-02-25T17:07:00Z"/>
          <w:szCs w:val="20"/>
          <w:lang w:eastAsia="x-none"/>
        </w:rPr>
      </w:pPr>
      <w:ins w:id="80" w:author="ERCOT" w:date="2025-02-25T17:07:00Z">
        <w:r>
          <w:rPr>
            <w:szCs w:val="20"/>
          </w:rPr>
          <w:t>(c)</w:t>
        </w:r>
        <w:r>
          <w:rPr>
            <w:szCs w:val="20"/>
          </w:rPr>
          <w:tab/>
        </w:r>
        <w:r>
          <w:rPr>
            <w:szCs w:val="20"/>
            <w:lang w:eastAsia="x-none"/>
          </w:rPr>
          <w:t xml:space="preserve">Large generators that meet the conditions of paragraph (1) of Section 5.2.1, and have started the FIS; </w:t>
        </w:r>
      </w:ins>
      <w:ins w:id="81" w:author="ERCOT" w:date="2025-03-11T17:59:00Z">
        <w:r>
          <w:rPr>
            <w:szCs w:val="20"/>
            <w:lang w:eastAsia="x-none"/>
          </w:rPr>
          <w:t>and</w:t>
        </w:r>
      </w:ins>
    </w:p>
    <w:p w14:paraId="0FFC2AE9" w14:textId="77777777" w:rsidR="00D72BCD" w:rsidRDefault="00D72BCD" w:rsidP="00825190">
      <w:pPr>
        <w:spacing w:after="240"/>
        <w:ind w:left="1440" w:hanging="720"/>
        <w:rPr>
          <w:ins w:id="82" w:author="ERCOT" w:date="2025-02-25T17:07:00Z"/>
          <w:szCs w:val="20"/>
          <w:lang w:eastAsia="x-none"/>
        </w:rPr>
      </w:pPr>
      <w:ins w:id="83" w:author="ERCOT" w:date="2025-02-25T17:07:00Z">
        <w:r>
          <w:rPr>
            <w:szCs w:val="20"/>
            <w:lang w:eastAsia="x-none"/>
          </w:rPr>
          <w:t>(d)</w:t>
        </w:r>
        <w:r>
          <w:rPr>
            <w:szCs w:val="20"/>
            <w:lang w:eastAsia="x-none"/>
          </w:rPr>
          <w:tab/>
          <w:t xml:space="preserve">Additional generation </w:t>
        </w:r>
      </w:ins>
      <w:ins w:id="84" w:author="ERCOT" w:date="2025-03-11T13:27:00Z">
        <w:r w:rsidRPr="005933A8">
          <w:rPr>
            <w:szCs w:val="20"/>
            <w:lang w:eastAsia="x-none"/>
          </w:rPr>
          <w:t>outside of the interconnection queue</w:t>
        </w:r>
        <w:r>
          <w:rPr>
            <w:szCs w:val="20"/>
            <w:lang w:eastAsia="x-none"/>
          </w:rPr>
          <w:t xml:space="preserve"> </w:t>
        </w:r>
      </w:ins>
      <w:ins w:id="85" w:author="ERCOT" w:date="2025-02-25T17:07:00Z">
        <w:r>
          <w:rPr>
            <w:szCs w:val="20"/>
            <w:lang w:eastAsia="x-none"/>
          </w:rPr>
          <w:t>based on ERCOT’s discretion.</w:t>
        </w:r>
      </w:ins>
    </w:p>
    <w:p w14:paraId="5806F181" w14:textId="77777777" w:rsidR="00D72BCD" w:rsidRDefault="00D72BCD" w:rsidP="00825190">
      <w:pPr>
        <w:spacing w:after="240"/>
        <w:ind w:left="720" w:hanging="720"/>
        <w:rPr>
          <w:ins w:id="86" w:author="LCRA 082225" w:date="2025-08-14T17:19:00Z"/>
          <w:iCs/>
          <w:szCs w:val="20"/>
          <w:lang w:eastAsia="x-none"/>
        </w:rPr>
      </w:pPr>
      <w:ins w:id="87" w:author="ERCOT" w:date="2025-02-25T17:07:00Z">
        <w:r>
          <w:rPr>
            <w:szCs w:val="20"/>
            <w:lang w:eastAsia="x-none"/>
          </w:rPr>
          <w:t>(6)</w:t>
        </w:r>
        <w:r>
          <w:rPr>
            <w:szCs w:val="20"/>
            <w:lang w:eastAsia="x-none"/>
          </w:rPr>
          <w:tab/>
        </w:r>
        <w:r w:rsidRPr="00093011">
          <w:rPr>
            <w:iCs/>
            <w:szCs w:val="20"/>
            <w:lang w:eastAsia="x-none"/>
          </w:rPr>
          <w:t xml:space="preserve">Upon receiving notice from ERCOT that the </w:t>
        </w:r>
        <w:r>
          <w:rPr>
            <w:iCs/>
            <w:szCs w:val="20"/>
            <w:lang w:eastAsia="x-none"/>
          </w:rPr>
          <w:t>large generator</w:t>
        </w:r>
        <w:r w:rsidRPr="00093011">
          <w:rPr>
            <w:iCs/>
            <w:szCs w:val="20"/>
            <w:lang w:eastAsia="x-none"/>
          </w:rPr>
          <w:t xml:space="preserve"> </w:t>
        </w:r>
      </w:ins>
      <w:ins w:id="88" w:author="ERCOT" w:date="2025-03-12T09:24:00Z">
        <w:r>
          <w:rPr>
            <w:iCs/>
            <w:szCs w:val="20"/>
            <w:lang w:eastAsia="x-none"/>
          </w:rPr>
          <w:t>will be added to the base cases in accordance with</w:t>
        </w:r>
      </w:ins>
      <w:ins w:id="89" w:author="ERCOT" w:date="2025-02-25T17:07:00Z">
        <w:r w:rsidRPr="00093011">
          <w:rPr>
            <w:iCs/>
            <w:szCs w:val="20"/>
            <w:lang w:eastAsia="x-none"/>
          </w:rPr>
          <w:t xml:space="preserve"> paragraph</w:t>
        </w:r>
      </w:ins>
      <w:ins w:id="90" w:author="ERCOT" w:date="2025-03-12T09:21:00Z">
        <w:r>
          <w:rPr>
            <w:iCs/>
            <w:szCs w:val="20"/>
            <w:lang w:eastAsia="x-none"/>
          </w:rPr>
          <w:t>s</w:t>
        </w:r>
      </w:ins>
      <w:ins w:id="91" w:author="ERCOT" w:date="2025-02-25T17:07:00Z">
        <w:r w:rsidRPr="00093011">
          <w:rPr>
            <w:iCs/>
            <w:szCs w:val="20"/>
            <w:lang w:eastAsia="x-none"/>
          </w:rPr>
          <w:t xml:space="preserve"> </w:t>
        </w:r>
        <w:r>
          <w:rPr>
            <w:iCs/>
            <w:szCs w:val="20"/>
            <w:lang w:eastAsia="x-none"/>
          </w:rPr>
          <w:t>(5)(a)</w:t>
        </w:r>
      </w:ins>
      <w:ins w:id="92" w:author="ERCOT" w:date="2025-03-12T09:21:00Z">
        <w:r>
          <w:rPr>
            <w:iCs/>
            <w:szCs w:val="20"/>
            <w:lang w:eastAsia="x-none"/>
          </w:rPr>
          <w:t xml:space="preserve"> or </w:t>
        </w:r>
      </w:ins>
      <w:ins w:id="93" w:author="ERCOT" w:date="2025-05-29T13:52:00Z">
        <w:r>
          <w:rPr>
            <w:iCs/>
            <w:szCs w:val="20"/>
            <w:lang w:eastAsia="x-none"/>
          </w:rPr>
          <w:t>(</w:t>
        </w:r>
      </w:ins>
      <w:ins w:id="94" w:author="ERCOT" w:date="2025-03-28T14:49:00Z">
        <w:r>
          <w:rPr>
            <w:iCs/>
            <w:szCs w:val="20"/>
            <w:lang w:eastAsia="x-none"/>
          </w:rPr>
          <w:t>5</w:t>
        </w:r>
      </w:ins>
      <w:ins w:id="95" w:author="ERCOT" w:date="2025-05-29T13:52:00Z">
        <w:r>
          <w:rPr>
            <w:iCs/>
            <w:szCs w:val="20"/>
            <w:lang w:eastAsia="x-none"/>
          </w:rPr>
          <w:t>)</w:t>
        </w:r>
      </w:ins>
      <w:ins w:id="96" w:author="ERCOT" w:date="2025-02-25T17:07:00Z">
        <w:r>
          <w:rPr>
            <w:iCs/>
            <w:szCs w:val="20"/>
            <w:lang w:eastAsia="x-none"/>
          </w:rPr>
          <w:t>(b) above</w:t>
        </w:r>
        <w:r w:rsidRPr="00093011">
          <w:rPr>
            <w:iCs/>
            <w:szCs w:val="20"/>
            <w:lang w:eastAsia="x-none"/>
          </w:rPr>
          <w:t xml:space="preserve">, the IE shall provide </w:t>
        </w:r>
        <w:r>
          <w:rPr>
            <w:iCs/>
            <w:szCs w:val="20"/>
            <w:lang w:eastAsia="x-none"/>
          </w:rPr>
          <w:t>dynamic models to be used by the</w:t>
        </w:r>
        <w:r w:rsidRPr="00093011">
          <w:rPr>
            <w:iCs/>
            <w:szCs w:val="20"/>
            <w:lang w:eastAsia="x-none"/>
          </w:rPr>
          <w:t xml:space="preserve"> DWG</w:t>
        </w:r>
      </w:ins>
      <w:ins w:id="97" w:author="ERCOT" w:date="2025-05-29T16:02:00Z">
        <w:r>
          <w:rPr>
            <w:iCs/>
            <w:szCs w:val="20"/>
            <w:lang w:eastAsia="x-none"/>
          </w:rPr>
          <w:t xml:space="preserve"> within 60 days</w:t>
        </w:r>
      </w:ins>
      <w:ins w:id="98" w:author="ERCOT" w:date="2025-02-25T17:07:00Z">
        <w:r w:rsidRPr="00093011">
          <w:rPr>
            <w:iCs/>
            <w:szCs w:val="20"/>
            <w:lang w:eastAsia="x-none"/>
          </w:rPr>
          <w:t>.</w:t>
        </w:r>
      </w:ins>
      <w:ins w:id="99" w:author="ERCOT" w:date="2025-03-12T09:24:00Z">
        <w:r>
          <w:rPr>
            <w:iCs/>
            <w:szCs w:val="20"/>
            <w:lang w:eastAsia="x-none"/>
          </w:rPr>
          <w:t xml:space="preserve">  Such large generat</w:t>
        </w:r>
      </w:ins>
      <w:ins w:id="100" w:author="ERCOT" w:date="2025-03-12T09:25:00Z">
        <w:r>
          <w:rPr>
            <w:iCs/>
            <w:szCs w:val="20"/>
            <w:lang w:eastAsia="x-none"/>
          </w:rPr>
          <w:t xml:space="preserve">ors must still comply with </w:t>
        </w:r>
      </w:ins>
      <w:ins w:id="101" w:author="ERCOT" w:date="2025-03-12T09:26:00Z">
        <w:r>
          <w:rPr>
            <w:iCs/>
            <w:szCs w:val="20"/>
            <w:lang w:eastAsia="x-none"/>
          </w:rPr>
          <w:t>all other applicable requirements after satisfying the requirements of paragraph (1) above.</w:t>
        </w:r>
      </w:ins>
    </w:p>
    <w:p w14:paraId="29198C33" w14:textId="389A7EF6" w:rsidR="00910F71" w:rsidRDefault="00910F71" w:rsidP="00F754BD">
      <w:pPr>
        <w:pStyle w:val="BodyText"/>
        <w:spacing w:before="0"/>
        <w:ind w:left="720" w:hanging="720"/>
      </w:pPr>
      <w:ins w:id="102" w:author="LCRA 082225" w:date="2025-08-14T17:21:00Z">
        <w:r>
          <w:rPr>
            <w:szCs w:val="20"/>
          </w:rPr>
          <w:t>(7)</w:t>
        </w:r>
        <w:r>
          <w:rPr>
            <w:szCs w:val="20"/>
          </w:rPr>
          <w:tab/>
        </w:r>
      </w:ins>
      <w:ins w:id="103" w:author="LCRA 082225" w:date="2025-08-20T13:21:00Z" w16du:dateUtc="2025-08-20T18:21:00Z">
        <w:r>
          <w:rPr>
            <w:szCs w:val="20"/>
          </w:rPr>
          <w:t>For each group of large generators defined in paragraph (5), all large generators in a group shall be modeled in the base case and shall be dispatched in equal proportion according to fuel and/or technology type.</w:t>
        </w:r>
      </w:ins>
    </w:p>
    <w:p w14:paraId="09053D9E" w14:textId="77777777" w:rsidR="00910F71" w:rsidRDefault="00910F71" w:rsidP="00B94900">
      <w:pPr>
        <w:pStyle w:val="BodyText"/>
        <w:ind w:left="720" w:hanging="720"/>
      </w:pPr>
    </w:p>
    <w:sectPr w:rsidR="00910F71"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A45D8" w14:textId="77777777" w:rsidR="00BE7842" w:rsidRDefault="00BE7842">
      <w:r>
        <w:separator/>
      </w:r>
    </w:p>
  </w:endnote>
  <w:endnote w:type="continuationSeparator" w:id="0">
    <w:p w14:paraId="63893597" w14:textId="77777777" w:rsidR="00BE7842" w:rsidRDefault="00BE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6C84C" w14:textId="2540F390" w:rsidR="003D0994" w:rsidRDefault="00A91490" w:rsidP="0074209E">
    <w:pPr>
      <w:pStyle w:val="Footer"/>
      <w:tabs>
        <w:tab w:val="clear" w:pos="4320"/>
        <w:tab w:val="clear" w:pos="8640"/>
        <w:tab w:val="right" w:pos="9360"/>
      </w:tabs>
      <w:rPr>
        <w:rFonts w:ascii="Arial" w:hAnsi="Arial"/>
        <w:sz w:val="18"/>
      </w:rPr>
    </w:pPr>
    <w:r>
      <w:rPr>
        <w:rFonts w:ascii="Arial" w:hAnsi="Arial"/>
        <w:sz w:val="18"/>
      </w:rPr>
      <w:t>127PGRR-</w:t>
    </w:r>
    <w:r w:rsidR="00FB05E4">
      <w:rPr>
        <w:rFonts w:ascii="Arial" w:hAnsi="Arial"/>
        <w:sz w:val="18"/>
      </w:rPr>
      <w:t>05</w:t>
    </w:r>
    <w:r>
      <w:rPr>
        <w:rFonts w:ascii="Arial" w:hAnsi="Arial"/>
        <w:sz w:val="18"/>
      </w:rPr>
      <w:t xml:space="preserve"> LCRA Comments 08</w:t>
    </w:r>
    <w:r w:rsidR="00FB05E4">
      <w:rPr>
        <w:rFonts w:ascii="Arial" w:hAnsi="Arial"/>
        <w:sz w:val="18"/>
      </w:rPr>
      <w:t>22</w:t>
    </w:r>
    <w:r>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03EC1B6"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C412A" w14:textId="77777777" w:rsidR="00BE7842" w:rsidRDefault="00BE7842">
      <w:r>
        <w:separator/>
      </w:r>
    </w:p>
  </w:footnote>
  <w:footnote w:type="continuationSeparator" w:id="0">
    <w:p w14:paraId="259ED92B" w14:textId="77777777" w:rsidR="00BE7842" w:rsidRDefault="00BE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CD2F4"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0D45B755"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85668911">
    <w:abstractNumId w:val="0"/>
  </w:num>
  <w:num w:numId="2" w16cid:durableId="155388319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LCRA 082225">
    <w15:presenceInfo w15:providerId="None" w15:userId="LCRA 08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60876"/>
    <w:rsid w:val="000632CB"/>
    <w:rsid w:val="00065CA9"/>
    <w:rsid w:val="00075A94"/>
    <w:rsid w:val="000B26CC"/>
    <w:rsid w:val="001271EC"/>
    <w:rsid w:val="00132855"/>
    <w:rsid w:val="001417A0"/>
    <w:rsid w:val="00141CCD"/>
    <w:rsid w:val="00152993"/>
    <w:rsid w:val="00170297"/>
    <w:rsid w:val="00170E84"/>
    <w:rsid w:val="001A227D"/>
    <w:rsid w:val="001E2032"/>
    <w:rsid w:val="00237F13"/>
    <w:rsid w:val="002771E6"/>
    <w:rsid w:val="002A12AD"/>
    <w:rsid w:val="002F102E"/>
    <w:rsid w:val="003010C0"/>
    <w:rsid w:val="00332A97"/>
    <w:rsid w:val="00350C00"/>
    <w:rsid w:val="00366113"/>
    <w:rsid w:val="00366799"/>
    <w:rsid w:val="003C270C"/>
    <w:rsid w:val="003C405A"/>
    <w:rsid w:val="003D0994"/>
    <w:rsid w:val="003E7D74"/>
    <w:rsid w:val="003F339B"/>
    <w:rsid w:val="00412C4C"/>
    <w:rsid w:val="00421423"/>
    <w:rsid w:val="00423824"/>
    <w:rsid w:val="00434C56"/>
    <w:rsid w:val="0043567D"/>
    <w:rsid w:val="004559B4"/>
    <w:rsid w:val="004B7B90"/>
    <w:rsid w:val="004D6714"/>
    <w:rsid w:val="004E2C19"/>
    <w:rsid w:val="005B2F9A"/>
    <w:rsid w:val="005D284C"/>
    <w:rsid w:val="00633E23"/>
    <w:rsid w:val="00673B94"/>
    <w:rsid w:val="00680AC6"/>
    <w:rsid w:val="006835D8"/>
    <w:rsid w:val="006B3861"/>
    <w:rsid w:val="006B7BCA"/>
    <w:rsid w:val="006C316E"/>
    <w:rsid w:val="006D0F7C"/>
    <w:rsid w:val="00703396"/>
    <w:rsid w:val="00711D0C"/>
    <w:rsid w:val="007269C4"/>
    <w:rsid w:val="00734EAF"/>
    <w:rsid w:val="0074209E"/>
    <w:rsid w:val="007433CB"/>
    <w:rsid w:val="007F2CA8"/>
    <w:rsid w:val="007F7161"/>
    <w:rsid w:val="00823E4A"/>
    <w:rsid w:val="00825190"/>
    <w:rsid w:val="0085559E"/>
    <w:rsid w:val="00873D73"/>
    <w:rsid w:val="00880EC5"/>
    <w:rsid w:val="00896B1B"/>
    <w:rsid w:val="008D1F00"/>
    <w:rsid w:val="008E559E"/>
    <w:rsid w:val="00904B82"/>
    <w:rsid w:val="00910132"/>
    <w:rsid w:val="00910316"/>
    <w:rsid w:val="00910F71"/>
    <w:rsid w:val="00916080"/>
    <w:rsid w:val="00921A68"/>
    <w:rsid w:val="00941C83"/>
    <w:rsid w:val="00960706"/>
    <w:rsid w:val="00970ADC"/>
    <w:rsid w:val="009877AF"/>
    <w:rsid w:val="009E6611"/>
    <w:rsid w:val="00A015C4"/>
    <w:rsid w:val="00A15172"/>
    <w:rsid w:val="00A8235A"/>
    <w:rsid w:val="00A91490"/>
    <w:rsid w:val="00A92027"/>
    <w:rsid w:val="00AC0B01"/>
    <w:rsid w:val="00AE5A8C"/>
    <w:rsid w:val="00B845F9"/>
    <w:rsid w:val="00B94900"/>
    <w:rsid w:val="00BE1BCB"/>
    <w:rsid w:val="00BE7842"/>
    <w:rsid w:val="00BF491A"/>
    <w:rsid w:val="00C0598D"/>
    <w:rsid w:val="00C11956"/>
    <w:rsid w:val="00C158EE"/>
    <w:rsid w:val="00C20988"/>
    <w:rsid w:val="00C602E5"/>
    <w:rsid w:val="00C748FD"/>
    <w:rsid w:val="00CB577F"/>
    <w:rsid w:val="00D2424B"/>
    <w:rsid w:val="00D24DCF"/>
    <w:rsid w:val="00D4046E"/>
    <w:rsid w:val="00D42FB7"/>
    <w:rsid w:val="00D72BCD"/>
    <w:rsid w:val="00D76D40"/>
    <w:rsid w:val="00D808E4"/>
    <w:rsid w:val="00D814D8"/>
    <w:rsid w:val="00D942DD"/>
    <w:rsid w:val="00D95F84"/>
    <w:rsid w:val="00DA5DA0"/>
    <w:rsid w:val="00DD4739"/>
    <w:rsid w:val="00DE5F33"/>
    <w:rsid w:val="00E07B54"/>
    <w:rsid w:val="00E11F78"/>
    <w:rsid w:val="00E621E1"/>
    <w:rsid w:val="00EB134E"/>
    <w:rsid w:val="00EC55B3"/>
    <w:rsid w:val="00EE208D"/>
    <w:rsid w:val="00F038EC"/>
    <w:rsid w:val="00F6227A"/>
    <w:rsid w:val="00F74048"/>
    <w:rsid w:val="00F754BD"/>
    <w:rsid w:val="00F96FB2"/>
    <w:rsid w:val="00FB05E4"/>
    <w:rsid w:val="00FB51D8"/>
    <w:rsid w:val="00FC4AC9"/>
    <w:rsid w:val="00FD08E8"/>
    <w:rsid w:val="00FE1BE6"/>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040B1"/>
  <w15:chartTrackingRefBased/>
  <w15:docId w15:val="{A5C093A5-8F7C-45C5-A908-07D76E72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D72BCD"/>
    <w:rPr>
      <w:color w:val="605E5C"/>
      <w:shd w:val="clear" w:color="auto" w:fill="E1DFDD"/>
    </w:rPr>
  </w:style>
  <w:style w:type="character" w:customStyle="1" w:styleId="BodyTextNumberedChar1">
    <w:name w:val="Body Text Numbered Char1"/>
    <w:link w:val="BodyTextNumbered"/>
    <w:rsid w:val="00D72BCD"/>
    <w:rPr>
      <w:iCs/>
      <w:sz w:val="24"/>
    </w:rPr>
  </w:style>
  <w:style w:type="paragraph" w:customStyle="1" w:styleId="BodyTextNumbered">
    <w:name w:val="Body Text Numbered"/>
    <w:basedOn w:val="BodyText"/>
    <w:link w:val="BodyTextNumberedChar1"/>
    <w:rsid w:val="00D72BCD"/>
    <w:pPr>
      <w:spacing w:before="0" w:after="240"/>
      <w:ind w:left="720" w:hanging="720"/>
    </w:pPr>
    <w:rPr>
      <w:iCs/>
      <w:szCs w:val="20"/>
    </w:rPr>
  </w:style>
  <w:style w:type="character" w:customStyle="1" w:styleId="H3Char">
    <w:name w:val="H3 Char"/>
    <w:link w:val="H3"/>
    <w:locked/>
    <w:rsid w:val="00D72BCD"/>
    <w:rPr>
      <w:b/>
      <w:bCs/>
      <w:i/>
      <w:sz w:val="24"/>
      <w:lang w:val="x-none" w:eastAsia="x-none"/>
    </w:rPr>
  </w:style>
  <w:style w:type="paragraph" w:customStyle="1" w:styleId="H3">
    <w:name w:val="H3"/>
    <w:basedOn w:val="Heading3"/>
    <w:next w:val="BodyText"/>
    <w:link w:val="H3Char"/>
    <w:rsid w:val="00D72BCD"/>
    <w:pPr>
      <w:numPr>
        <w:ilvl w:val="0"/>
        <w:numId w:val="0"/>
      </w:numPr>
      <w:tabs>
        <w:tab w:val="left" w:pos="1080"/>
      </w:tabs>
      <w:spacing w:before="240" w:after="240"/>
      <w:ind w:left="1080" w:hanging="1080"/>
    </w:pPr>
    <w:rPr>
      <w:iCs w:val="0"/>
      <w:lang w:val="x-none" w:eastAsia="x-none"/>
    </w:rPr>
  </w:style>
  <w:style w:type="paragraph" w:styleId="Revision">
    <w:name w:val="Revision"/>
    <w:hidden/>
    <w:uiPriority w:val="99"/>
    <w:semiHidden/>
    <w:rsid w:val="00D814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081093">
      <w:bodyDiv w:val="1"/>
      <w:marLeft w:val="0"/>
      <w:marRight w:val="0"/>
      <w:marTop w:val="0"/>
      <w:marBottom w:val="0"/>
      <w:divBdr>
        <w:top w:val="none" w:sz="0" w:space="0" w:color="auto"/>
        <w:left w:val="none" w:sz="0" w:space="0" w:color="auto"/>
        <w:bottom w:val="none" w:sz="0" w:space="0" w:color="auto"/>
        <w:right w:val="none" w:sz="0" w:space="0" w:color="auto"/>
      </w:divBdr>
    </w:div>
    <w:div w:id="486828038">
      <w:bodyDiv w:val="1"/>
      <w:marLeft w:val="0"/>
      <w:marRight w:val="0"/>
      <w:marTop w:val="0"/>
      <w:marBottom w:val="0"/>
      <w:divBdr>
        <w:top w:val="none" w:sz="0" w:space="0" w:color="auto"/>
        <w:left w:val="none" w:sz="0" w:space="0" w:color="auto"/>
        <w:bottom w:val="none" w:sz="0" w:space="0" w:color="auto"/>
        <w:right w:val="none" w:sz="0" w:space="0" w:color="auto"/>
      </w:divBdr>
    </w:div>
    <w:div w:id="647053806">
      <w:bodyDiv w:val="1"/>
      <w:marLeft w:val="0"/>
      <w:marRight w:val="0"/>
      <w:marTop w:val="0"/>
      <w:marBottom w:val="0"/>
      <w:divBdr>
        <w:top w:val="none" w:sz="0" w:space="0" w:color="auto"/>
        <w:left w:val="none" w:sz="0" w:space="0" w:color="auto"/>
        <w:bottom w:val="none" w:sz="0" w:space="0" w:color="auto"/>
        <w:right w:val="none" w:sz="0" w:space="0" w:color="auto"/>
      </w:divBdr>
    </w:div>
    <w:div w:id="84308397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32167688">
      <w:bodyDiv w:val="1"/>
      <w:marLeft w:val="0"/>
      <w:marRight w:val="0"/>
      <w:marTop w:val="0"/>
      <w:marBottom w:val="0"/>
      <w:divBdr>
        <w:top w:val="none" w:sz="0" w:space="0" w:color="auto"/>
        <w:left w:val="none" w:sz="0" w:space="0" w:color="auto"/>
        <w:bottom w:val="none" w:sz="0" w:space="0" w:color="auto"/>
        <w:right w:val="none" w:sz="0" w:space="0" w:color="auto"/>
      </w:divBdr>
    </w:div>
    <w:div w:id="1478497328">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3572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lake.holt@lcr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2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02767E-D6D8-4C90-85CC-7A05E59FB77E}">
  <ds:schemaRefs>
    <ds:schemaRef ds:uri="http://schemas.microsoft.com/sharepoint/v3/contenttype/forms"/>
  </ds:schemaRefs>
</ds:datastoreItem>
</file>

<file path=customXml/itemProps2.xml><?xml version="1.0" encoding="utf-8"?>
<ds:datastoreItem xmlns:ds="http://schemas.openxmlformats.org/officeDocument/2006/customXml" ds:itemID="{86A78EB7-7946-40BB-9210-B6FE87D0B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2B64E0-6F05-4697-B7C3-155677D8157B}">
  <ds:schemaRefs>
    <ds:schemaRef ds:uri="http://schemas.openxmlformats.org/officeDocument/2006/bibliography"/>
  </ds:schemaRefs>
</ds:datastoreItem>
</file>

<file path=customXml/itemProps4.xml><?xml version="1.0" encoding="utf-8"?>
<ds:datastoreItem xmlns:ds="http://schemas.openxmlformats.org/officeDocument/2006/customXml" ds:itemID="{0301D0AB-89FB-4D7B-9F3D-210AFC77FBF3}">
  <ds:schemaRefs>
    <ds:schemaRef ds:uri="http://schemas.microsoft.com/office/2006/metadata/properties"/>
    <ds:schemaRef ds:uri="5ea7cabb-ffb8-4c5f-aec6-b9b58c989bc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4422</Words>
  <Characters>25335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29698</CharactersWithSpaces>
  <SharedDoc>false</SharedDoc>
  <HLinks>
    <vt:vector size="12" baseType="variant">
      <vt:variant>
        <vt:i4>4849722</vt:i4>
      </vt:variant>
      <vt:variant>
        <vt:i4>3</vt:i4>
      </vt:variant>
      <vt:variant>
        <vt:i4>0</vt:i4>
      </vt:variant>
      <vt:variant>
        <vt:i4>5</vt:i4>
      </vt:variant>
      <vt:variant>
        <vt:lpwstr>mailto:Blake.holt@lcra.org</vt:lpwstr>
      </vt:variant>
      <vt:variant>
        <vt:lpwstr/>
      </vt:variant>
      <vt:variant>
        <vt:i4>4849756</vt:i4>
      </vt:variant>
      <vt:variant>
        <vt:i4>0</vt:i4>
      </vt:variant>
      <vt:variant>
        <vt:i4>0</vt:i4>
      </vt:variant>
      <vt:variant>
        <vt:i4>5</vt:i4>
      </vt:variant>
      <vt:variant>
        <vt:lpwstr>https://www.ercot.com/mktrules/issues/PGRR127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2025-08-22T19:54:00Z</dcterms:created>
  <dcterms:modified xsi:type="dcterms:W3CDTF">2025-08-22T19:54:00Z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2025-08-22T16:08:18Z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954ec9b5-beb2-45d5-b4c9-505dfcac88c4</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